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40" w:rsidRPr="00BB4940" w:rsidRDefault="00BE5F10" w:rsidP="004727F6">
      <w:pPr>
        <w:suppressAutoHyphens/>
        <w:spacing w:after="0" w:line="240" w:lineRule="auto"/>
        <w:jc w:val="center"/>
        <w:rPr>
          <w:rFonts w:ascii="Times New Roman" w:eastAsia="SimSun" w:hAnsi="Times New Roman" w:cs="Times New Roman"/>
          <w:b/>
          <w:sz w:val="20"/>
          <w:szCs w:val="20"/>
          <w:lang w:eastAsia="ar-SA"/>
        </w:rPr>
      </w:pPr>
      <w:r w:rsidRPr="008F09B5">
        <w:rPr>
          <w:rFonts w:ascii="Times New Roman" w:eastAsia="SimSun" w:hAnsi="Times New Roman" w:cs="Times New Roman"/>
          <w:b/>
          <w:sz w:val="20"/>
          <w:szCs w:val="20"/>
          <w:lang w:eastAsia="ar-SA"/>
        </w:rPr>
        <w:t xml:space="preserve">            </w:t>
      </w:r>
      <w:r w:rsidR="0045359E">
        <w:rPr>
          <w:rFonts w:ascii="Times New Roman" w:eastAsia="SimSun" w:hAnsi="Times New Roman" w:cs="Times New Roman"/>
          <w:b/>
          <w:sz w:val="20"/>
          <w:szCs w:val="20"/>
          <w:lang w:eastAsia="ar-SA"/>
        </w:rPr>
        <w:t>ДОГОВОР №_____________</w:t>
      </w:r>
      <w:r w:rsidR="00BB4940" w:rsidRPr="00BB4940">
        <w:rPr>
          <w:rFonts w:ascii="Times New Roman" w:eastAsia="SimSun" w:hAnsi="Times New Roman" w:cs="Times New Roman"/>
          <w:b/>
          <w:sz w:val="20"/>
          <w:szCs w:val="20"/>
          <w:lang w:eastAsia="ar-SA"/>
        </w:rPr>
        <w:t xml:space="preserve"> </w:t>
      </w:r>
    </w:p>
    <w:p w:rsidR="00BB4940" w:rsidRPr="00BB4940" w:rsidRDefault="00BB4940" w:rsidP="004727F6">
      <w:pPr>
        <w:suppressAutoHyphens/>
        <w:spacing w:after="0" w:line="240" w:lineRule="auto"/>
        <w:jc w:val="center"/>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об оказании транспортно-диспетчерских услуг </w:t>
      </w:r>
    </w:p>
    <w:p w:rsidR="00BB4940" w:rsidRPr="00BB4940" w:rsidRDefault="00BB4940" w:rsidP="004727F6">
      <w:pPr>
        <w:suppressAutoHyphens/>
        <w:spacing w:after="0" w:line="240" w:lineRule="auto"/>
        <w:jc w:val="center"/>
        <w:rPr>
          <w:rFonts w:ascii="Times New Roman" w:eastAsia="SimSun" w:hAnsi="Times New Roman" w:cs="Times New Roman"/>
          <w:sz w:val="20"/>
          <w:szCs w:val="20"/>
          <w:lang w:eastAsia="ar-SA"/>
        </w:rPr>
      </w:pPr>
    </w:p>
    <w:p w:rsidR="00BB4940" w:rsidRPr="00BB4940" w:rsidRDefault="00BB4940" w:rsidP="004727F6">
      <w:pPr>
        <w:suppressAutoHyphens/>
        <w:spacing w:after="0" w:line="240" w:lineRule="auto"/>
        <w:jc w:val="center"/>
        <w:rPr>
          <w:rFonts w:ascii="Times New Roman" w:eastAsia="SimSun" w:hAnsi="Times New Roman" w:cs="Times New Roman"/>
          <w:sz w:val="20"/>
          <w:szCs w:val="20"/>
          <w:lang w:eastAsia="ar-SA"/>
        </w:rPr>
      </w:pPr>
    </w:p>
    <w:p w:rsidR="00BB4940" w:rsidRPr="00BB4940" w:rsidRDefault="00BB4940" w:rsidP="004727F6">
      <w:pPr>
        <w:suppressAutoHyphens/>
        <w:spacing w:after="0" w:line="240" w:lineRule="auto"/>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г. Тольятти</w:t>
      </w:r>
      <w:r w:rsidRPr="00BB4940">
        <w:rPr>
          <w:rFonts w:ascii="Times New Roman" w:eastAsia="SimSun" w:hAnsi="Times New Roman" w:cs="Times New Roman"/>
          <w:sz w:val="20"/>
          <w:szCs w:val="20"/>
          <w:lang w:eastAsia="ar-SA"/>
        </w:rPr>
        <w:tab/>
      </w:r>
      <w:r w:rsidR="004727F6">
        <w:rPr>
          <w:rFonts w:ascii="Times New Roman" w:eastAsia="SimSun" w:hAnsi="Times New Roman" w:cs="Times New Roman"/>
          <w:sz w:val="20"/>
          <w:szCs w:val="20"/>
          <w:lang w:eastAsia="ar-SA"/>
        </w:rPr>
        <w:tab/>
      </w:r>
      <w:r w:rsidR="004727F6">
        <w:rPr>
          <w:rFonts w:ascii="Times New Roman" w:eastAsia="SimSun" w:hAnsi="Times New Roman" w:cs="Times New Roman"/>
          <w:sz w:val="20"/>
          <w:szCs w:val="20"/>
          <w:lang w:eastAsia="ar-SA"/>
        </w:rPr>
        <w:tab/>
      </w:r>
      <w:r w:rsidR="004727F6">
        <w:rPr>
          <w:rFonts w:ascii="Times New Roman" w:eastAsia="SimSun" w:hAnsi="Times New Roman" w:cs="Times New Roman"/>
          <w:sz w:val="20"/>
          <w:szCs w:val="20"/>
          <w:lang w:eastAsia="ar-SA"/>
        </w:rPr>
        <w:tab/>
      </w:r>
      <w:r w:rsidR="004727F6">
        <w:rPr>
          <w:rFonts w:ascii="Times New Roman" w:eastAsia="SimSun" w:hAnsi="Times New Roman" w:cs="Times New Roman"/>
          <w:sz w:val="20"/>
          <w:szCs w:val="20"/>
          <w:lang w:eastAsia="ar-SA"/>
        </w:rPr>
        <w:tab/>
        <w:t xml:space="preserve">      </w:t>
      </w:r>
      <w:r w:rsidR="004727F6">
        <w:rPr>
          <w:rFonts w:ascii="Times New Roman" w:eastAsia="SimSun" w:hAnsi="Times New Roman" w:cs="Times New Roman"/>
          <w:sz w:val="20"/>
          <w:szCs w:val="20"/>
          <w:lang w:eastAsia="ar-SA"/>
        </w:rPr>
        <w:tab/>
        <w:t xml:space="preserve">  </w:t>
      </w:r>
      <w:r w:rsidR="004727F6">
        <w:rPr>
          <w:rFonts w:ascii="Times New Roman" w:eastAsia="SimSun" w:hAnsi="Times New Roman" w:cs="Times New Roman"/>
          <w:sz w:val="20"/>
          <w:szCs w:val="20"/>
          <w:lang w:eastAsia="ar-SA"/>
        </w:rPr>
        <w:tab/>
        <w:t xml:space="preserve">   </w:t>
      </w:r>
      <w:r w:rsidR="004727F6">
        <w:rPr>
          <w:rFonts w:ascii="Times New Roman" w:eastAsia="SimSun" w:hAnsi="Times New Roman" w:cs="Times New Roman"/>
          <w:sz w:val="20"/>
          <w:szCs w:val="20"/>
          <w:lang w:eastAsia="ar-SA"/>
        </w:rPr>
        <w:tab/>
        <w:t xml:space="preserve">      </w:t>
      </w:r>
      <w:r w:rsidR="001138AA">
        <w:rPr>
          <w:rFonts w:ascii="Times New Roman" w:eastAsia="SimSun" w:hAnsi="Times New Roman" w:cs="Times New Roman"/>
          <w:sz w:val="20"/>
          <w:szCs w:val="20"/>
          <w:lang w:eastAsia="ar-SA"/>
        </w:rPr>
        <w:t xml:space="preserve">           </w:t>
      </w:r>
      <w:r w:rsidR="004727F6">
        <w:rPr>
          <w:rFonts w:ascii="Times New Roman" w:eastAsia="SimSun" w:hAnsi="Times New Roman" w:cs="Times New Roman"/>
          <w:sz w:val="20"/>
          <w:szCs w:val="20"/>
          <w:lang w:eastAsia="ar-SA"/>
        </w:rPr>
        <w:t xml:space="preserve">«___»    </w:t>
      </w:r>
      <w:r w:rsidRPr="00BB4940">
        <w:rPr>
          <w:rFonts w:ascii="Times New Roman" w:eastAsia="SimSun" w:hAnsi="Times New Roman" w:cs="Times New Roman"/>
          <w:sz w:val="20"/>
          <w:szCs w:val="20"/>
          <w:lang w:eastAsia="ar-SA"/>
        </w:rPr>
        <w:t>____________   20__</w:t>
      </w:r>
      <w:r w:rsidR="0045359E">
        <w:rPr>
          <w:rFonts w:ascii="Times New Roman" w:eastAsia="SimSun" w:hAnsi="Times New Roman" w:cs="Times New Roman"/>
          <w:sz w:val="20"/>
          <w:szCs w:val="20"/>
          <w:lang w:eastAsia="ar-SA"/>
        </w:rPr>
        <w:t>_</w:t>
      </w:r>
      <w:r w:rsidRPr="00BB4940">
        <w:rPr>
          <w:rFonts w:ascii="Times New Roman" w:eastAsia="SimSun" w:hAnsi="Times New Roman" w:cs="Times New Roman"/>
          <w:sz w:val="20"/>
          <w:szCs w:val="20"/>
          <w:lang w:eastAsia="ar-SA"/>
        </w:rPr>
        <w:t>г.</w:t>
      </w:r>
    </w:p>
    <w:p w:rsidR="00BB4940" w:rsidRPr="00BB4940" w:rsidRDefault="00BB4940" w:rsidP="004727F6">
      <w:pPr>
        <w:suppressAutoHyphens/>
        <w:spacing w:after="0" w:line="240" w:lineRule="auto"/>
        <w:rPr>
          <w:rFonts w:ascii="Times New Roman" w:eastAsia="SimSun" w:hAnsi="Times New Roman" w:cs="Times New Roman"/>
          <w:sz w:val="20"/>
          <w:szCs w:val="20"/>
          <w:lang w:eastAsia="ar-SA"/>
        </w:rPr>
      </w:pPr>
    </w:p>
    <w:p w:rsidR="00BB4940" w:rsidRPr="00BB4940" w:rsidRDefault="008F09B5" w:rsidP="004727F6">
      <w:pPr>
        <w:suppressAutoHyphens/>
        <w:spacing w:after="0" w:line="240" w:lineRule="auto"/>
        <w:jc w:val="both"/>
        <w:rPr>
          <w:rFonts w:ascii="Times New Roman" w:eastAsia="SimSun" w:hAnsi="Times New Roman" w:cs="Times New Roman"/>
          <w:sz w:val="20"/>
          <w:szCs w:val="20"/>
          <w:lang w:eastAsia="ar-SA"/>
        </w:rPr>
      </w:pPr>
      <w:proofErr w:type="gramStart"/>
      <w:r>
        <w:rPr>
          <w:rFonts w:ascii="Times New Roman" w:eastAsia="SimSun" w:hAnsi="Times New Roman" w:cs="Times New Roman"/>
          <w:sz w:val="20"/>
          <w:szCs w:val="20"/>
          <w:lang w:eastAsia="ar-SA"/>
        </w:rPr>
        <w:t>____________________________________________________________________</w:t>
      </w:r>
      <w:r w:rsidR="00BB4940" w:rsidRPr="00BB4940">
        <w:rPr>
          <w:rFonts w:ascii="Times New Roman" w:eastAsia="SimSun" w:hAnsi="Times New Roman" w:cs="Times New Roman"/>
          <w:sz w:val="20"/>
          <w:szCs w:val="20"/>
          <w:lang w:eastAsia="ar-SA"/>
        </w:rPr>
        <w:t>, именуемое в дальнейшем</w:t>
      </w:r>
      <w:r w:rsidR="004727F6">
        <w:rPr>
          <w:rFonts w:ascii="Times New Roman" w:eastAsia="SimSun" w:hAnsi="Times New Roman" w:cs="Times New Roman"/>
          <w:sz w:val="20"/>
          <w:szCs w:val="20"/>
          <w:lang w:eastAsia="ar-SA"/>
        </w:rPr>
        <w:t xml:space="preserve"> «Исполнитель», в лице </w:t>
      </w:r>
      <w:r w:rsidR="004727F6" w:rsidRPr="004727F6">
        <w:rPr>
          <w:rFonts w:ascii="Times New Roman" w:eastAsia="SimSun" w:hAnsi="Times New Roman" w:cs="Times New Roman"/>
          <w:sz w:val="20"/>
          <w:szCs w:val="20"/>
          <w:lang w:eastAsia="ar-SA"/>
        </w:rPr>
        <w:t>_____________</w:t>
      </w:r>
      <w:r>
        <w:rPr>
          <w:rFonts w:ascii="Times New Roman" w:eastAsia="SimSun" w:hAnsi="Times New Roman" w:cs="Times New Roman"/>
          <w:sz w:val="20"/>
          <w:szCs w:val="20"/>
          <w:lang w:eastAsia="ar-SA"/>
        </w:rPr>
        <w:t>______________</w:t>
      </w:r>
      <w:r w:rsidR="00BB4940" w:rsidRPr="00BB4940">
        <w:rPr>
          <w:rFonts w:ascii="Times New Roman" w:eastAsia="SimSun" w:hAnsi="Times New Roman" w:cs="Times New Roman"/>
          <w:sz w:val="20"/>
          <w:szCs w:val="20"/>
          <w:lang w:eastAsia="ar-SA"/>
        </w:rPr>
        <w:t>,</w:t>
      </w:r>
      <w:r w:rsidR="00BB4940" w:rsidRPr="00BB4940">
        <w:rPr>
          <w:rFonts w:ascii="Times New Roman" w:eastAsia="SimSun" w:hAnsi="Times New Roman" w:cs="Times New Roman"/>
          <w:snapToGrid w:val="0"/>
          <w:sz w:val="20"/>
          <w:szCs w:val="20"/>
          <w:lang w:eastAsia="ar-SA"/>
        </w:rPr>
        <w:t xml:space="preserve"> действующего на основании Устава</w:t>
      </w:r>
      <w:r w:rsidR="00BB4940" w:rsidRPr="00BB4940">
        <w:rPr>
          <w:rFonts w:ascii="Times New Roman" w:eastAsia="SimSun" w:hAnsi="Times New Roman" w:cs="Times New Roman"/>
          <w:sz w:val="20"/>
          <w:szCs w:val="20"/>
          <w:lang w:eastAsia="ar-SA"/>
        </w:rPr>
        <w:t>, с одной стороны и _________</w:t>
      </w:r>
      <w:r>
        <w:rPr>
          <w:rFonts w:ascii="Times New Roman" w:eastAsia="SimSun" w:hAnsi="Times New Roman" w:cs="Times New Roman"/>
          <w:sz w:val="20"/>
          <w:szCs w:val="20"/>
          <w:lang w:eastAsia="ar-SA"/>
        </w:rPr>
        <w:t>________________</w:t>
      </w:r>
      <w:r w:rsidR="00BB4940" w:rsidRPr="00BB4940">
        <w:rPr>
          <w:rFonts w:ascii="Times New Roman" w:eastAsia="SimSun" w:hAnsi="Times New Roman" w:cs="Times New Roman"/>
          <w:bCs/>
          <w:sz w:val="20"/>
          <w:szCs w:val="20"/>
          <w:lang w:eastAsia="ar-SA"/>
        </w:rPr>
        <w:t xml:space="preserve">, </w:t>
      </w:r>
      <w:r w:rsidR="00BB4940" w:rsidRPr="00BB4940">
        <w:rPr>
          <w:rFonts w:ascii="Times New Roman" w:eastAsia="SimSun" w:hAnsi="Times New Roman" w:cs="Times New Roman"/>
          <w:sz w:val="20"/>
          <w:szCs w:val="20"/>
          <w:lang w:eastAsia="ar-SA"/>
        </w:rPr>
        <w:t xml:space="preserve"> именуемое в дальнейшем «Заказчик», в лице _________________________,  действующей на основании Устава, с другой стороны, заключили настоящий договор (далее – Договор) о нижеследующем.</w:t>
      </w:r>
      <w:proofErr w:type="gramEnd"/>
    </w:p>
    <w:p w:rsidR="00BB4940" w:rsidRPr="00BB4940" w:rsidRDefault="00BB4940" w:rsidP="004727F6">
      <w:pPr>
        <w:suppressAutoHyphens/>
        <w:spacing w:after="0" w:line="240" w:lineRule="auto"/>
        <w:jc w:val="both"/>
        <w:rPr>
          <w:rFonts w:ascii="Times New Roman" w:eastAsia="SimSun" w:hAnsi="Times New Roman" w:cs="Times New Roman"/>
          <w:sz w:val="20"/>
          <w:szCs w:val="20"/>
          <w:lang w:eastAsia="ar-SA"/>
        </w:rPr>
      </w:pPr>
    </w:p>
    <w:p w:rsidR="00BB4940" w:rsidRPr="00BB4940" w:rsidRDefault="00BB4940" w:rsidP="004727F6">
      <w:pPr>
        <w:suppressAutoHyphens/>
        <w:spacing w:after="0" w:line="240" w:lineRule="auto"/>
        <w:jc w:val="center"/>
        <w:rPr>
          <w:rFonts w:ascii="Times New Roman" w:eastAsia="SimSun" w:hAnsi="Times New Roman" w:cs="Times New Roman"/>
          <w:sz w:val="24"/>
          <w:szCs w:val="24"/>
          <w:lang w:val="x-none" w:eastAsia="ar-SA"/>
        </w:rPr>
      </w:pPr>
      <w:r w:rsidRPr="00BB4940">
        <w:rPr>
          <w:rFonts w:ascii="Times New Roman" w:eastAsia="SimSun" w:hAnsi="Times New Roman" w:cs="Times New Roman"/>
          <w:b/>
          <w:bCs/>
          <w:sz w:val="20"/>
          <w:szCs w:val="20"/>
          <w:lang w:val="x-none" w:eastAsia="ar-SA"/>
        </w:rPr>
        <w:t>ТЕРМИНОЛОГИЯ ДОГОВОРА</w:t>
      </w:r>
    </w:p>
    <w:p w:rsidR="00BB4940" w:rsidRPr="00BB4940" w:rsidRDefault="00BB4940" w:rsidP="004727F6">
      <w:pPr>
        <w:suppressAutoHyphens/>
        <w:spacing w:after="0" w:line="240" w:lineRule="auto"/>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ab/>
      </w:r>
      <w:r w:rsidRPr="00BB4940">
        <w:rPr>
          <w:rFonts w:ascii="Times New Roman" w:eastAsia="SimSun" w:hAnsi="Times New Roman" w:cs="Times New Roman"/>
          <w:b/>
          <w:bCs/>
          <w:sz w:val="20"/>
          <w:szCs w:val="20"/>
          <w:lang w:eastAsia="ar-SA"/>
        </w:rPr>
        <w:t>Определения,</w:t>
      </w:r>
      <w:r w:rsidRPr="00BB4940">
        <w:rPr>
          <w:rFonts w:ascii="Times New Roman" w:eastAsia="SimSun" w:hAnsi="Times New Roman" w:cs="Times New Roman"/>
          <w:sz w:val="20"/>
          <w:szCs w:val="20"/>
          <w:lang w:eastAsia="ar-SA"/>
        </w:rPr>
        <w:t xml:space="preserve"> используемые в целях выполнения условий настоящего Договора:</w:t>
      </w:r>
    </w:p>
    <w:p w:rsidR="004727F6" w:rsidRP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Услуги ― информационные услуги, оказываемые Исполнителем и транспортные услуги, оказываемые Перевозчиком.</w:t>
      </w:r>
    </w:p>
    <w:p w:rsid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 xml:space="preserve">Исполнитель </w:t>
      </w:r>
      <w:r w:rsidR="004727F6">
        <w:rPr>
          <w:rFonts w:ascii="Times New Roman" w:eastAsia="SimSun" w:hAnsi="Times New Roman" w:cs="Times New Roman"/>
          <w:sz w:val="20"/>
          <w:szCs w:val="20"/>
          <w:lang w:val="x-none" w:eastAsia="ar-SA"/>
        </w:rPr>
        <w:t>–</w:t>
      </w:r>
      <w:r w:rsidRPr="00BB4940">
        <w:rPr>
          <w:rFonts w:ascii="Times New Roman" w:eastAsia="SimSun" w:hAnsi="Times New Roman" w:cs="Times New Roman"/>
          <w:sz w:val="20"/>
          <w:szCs w:val="20"/>
          <w:lang w:val="x-none" w:eastAsia="ar-SA"/>
        </w:rPr>
        <w:t xml:space="preserve"> юридическое лицо, оказывающее информационные услуги, направленные на обеспечение Заказчика транспортным средством, ответственное за сбор, обработку и предоставление Перевозчику информации о поступивших заявках на транспортные у</w:t>
      </w:r>
      <w:r w:rsidR="004727F6">
        <w:rPr>
          <w:rFonts w:ascii="Times New Roman" w:eastAsia="SimSun" w:hAnsi="Times New Roman" w:cs="Times New Roman"/>
          <w:sz w:val="20"/>
          <w:szCs w:val="20"/>
          <w:lang w:val="x-none" w:eastAsia="ar-SA"/>
        </w:rPr>
        <w:t>слуги по перевозке Пассажиров.</w:t>
      </w:r>
    </w:p>
    <w:p w:rsidR="004727F6" w:rsidRP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Перевозчик -  физическое лицо (индивидуальный предприниматель, юридическое лицо), прошедшее авторизацию в базе данных Исполнителя как лицо, осуществляющее транспортные услуги по перевозке пассажиров, на основании поступивших от Исполнителя заявок.</w:t>
      </w:r>
    </w:p>
    <w:p w:rsidR="00BB4940" w:rsidRPr="00BB4940" w:rsidRDefault="00BB4940" w:rsidP="004727F6">
      <w:pPr>
        <w:suppressAutoHyphens/>
        <w:spacing w:after="0" w:line="240" w:lineRule="auto"/>
        <w:ind w:firstLine="348"/>
        <w:jc w:val="both"/>
        <w:rPr>
          <w:rFonts w:ascii="Times New Roman" w:eastAsia="SimSun" w:hAnsi="Times New Roman" w:cs="Times New Roman"/>
          <w:sz w:val="20"/>
          <w:szCs w:val="20"/>
          <w:lang w:val="x-none" w:eastAsia="ar-SA"/>
        </w:rPr>
      </w:pPr>
      <w:r w:rsidRPr="00BB4940">
        <w:rPr>
          <w:rFonts w:ascii="Times New Roman" w:eastAsia="SimSun" w:hAnsi="Times New Roman" w:cs="Times New Roman"/>
          <w:sz w:val="20"/>
          <w:szCs w:val="20"/>
          <w:lang w:val="x-none" w:eastAsia="ar-SA"/>
        </w:rPr>
        <w:t>Заказчик – юридическое лицо, заключившее с Исполнителем договор на оказание транспортно-диспетчерских услуг.</w:t>
      </w:r>
    </w:p>
    <w:p w:rsid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Пассажиры – физические лица, с ручной кладью и багажом или без таков</w:t>
      </w:r>
      <w:r w:rsidR="004727F6">
        <w:rPr>
          <w:rFonts w:ascii="Times New Roman" w:eastAsia="SimSun" w:hAnsi="Times New Roman" w:cs="Times New Roman"/>
          <w:sz w:val="20"/>
          <w:szCs w:val="20"/>
          <w:lang w:val="x-none" w:eastAsia="ar-SA"/>
        </w:rPr>
        <w:t>ых, являющиеся представителями</w:t>
      </w:r>
      <w:r w:rsidR="004727F6" w:rsidRPr="004727F6">
        <w:rPr>
          <w:rFonts w:ascii="Times New Roman" w:eastAsia="SimSun" w:hAnsi="Times New Roman" w:cs="Times New Roman"/>
          <w:sz w:val="20"/>
          <w:szCs w:val="20"/>
          <w:lang w:eastAsia="ar-SA"/>
        </w:rPr>
        <w:t xml:space="preserve"> </w:t>
      </w:r>
      <w:r w:rsidRPr="00BB4940">
        <w:rPr>
          <w:rFonts w:ascii="Times New Roman" w:eastAsia="SimSun" w:hAnsi="Times New Roman" w:cs="Times New Roman"/>
          <w:sz w:val="20"/>
          <w:szCs w:val="20"/>
          <w:lang w:val="x-none" w:eastAsia="ar-SA"/>
        </w:rPr>
        <w:t xml:space="preserve">Заказчика. </w:t>
      </w:r>
    </w:p>
    <w:p w:rsid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Заказ – информация, поступающая от Пассажиров Исполнителю, которая описывает потребность в услуге (маршрут, время подачи, срочность доставки, количество посадочных мест и грузоемкость и прочие особенности заказа).</w:t>
      </w:r>
    </w:p>
    <w:p w:rsid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 xml:space="preserve">Заявка – обработанный Системой </w:t>
      </w:r>
      <w:r w:rsidR="004727F6">
        <w:rPr>
          <w:rFonts w:ascii="Times New Roman" w:eastAsia="SimSun" w:hAnsi="Times New Roman" w:cs="Times New Roman"/>
          <w:sz w:val="20"/>
          <w:szCs w:val="20"/>
          <w:lang w:val="x-none" w:eastAsia="ar-SA"/>
        </w:rPr>
        <w:t>Исполнителя  Заказ, передаваем</w:t>
      </w:r>
      <w:r w:rsidR="004727F6">
        <w:rPr>
          <w:rFonts w:ascii="Times New Roman" w:eastAsia="SimSun" w:hAnsi="Times New Roman" w:cs="Times New Roman"/>
          <w:sz w:val="20"/>
          <w:szCs w:val="20"/>
          <w:lang w:eastAsia="ar-SA"/>
        </w:rPr>
        <w:t>ый</w:t>
      </w:r>
      <w:r w:rsidRPr="00BB4940">
        <w:rPr>
          <w:rFonts w:ascii="Times New Roman" w:eastAsia="SimSun" w:hAnsi="Times New Roman" w:cs="Times New Roman"/>
          <w:sz w:val="20"/>
          <w:szCs w:val="20"/>
          <w:lang w:val="x-none" w:eastAsia="ar-SA"/>
        </w:rPr>
        <w:t xml:space="preserve">   Перевозчику для исполнения последним транспортных </w:t>
      </w:r>
      <w:r w:rsidR="004727F6">
        <w:rPr>
          <w:rFonts w:ascii="Times New Roman" w:eastAsia="SimSun" w:hAnsi="Times New Roman" w:cs="Times New Roman"/>
          <w:sz w:val="20"/>
          <w:szCs w:val="20"/>
          <w:lang w:val="x-none" w:eastAsia="ar-SA"/>
        </w:rPr>
        <w:t>услуг по перевозке Пассажиров.</w:t>
      </w:r>
    </w:p>
    <w:p w:rsid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Стоимость услуги - Плата Заказчика по каждому маршруту</w:t>
      </w:r>
      <w:r w:rsidR="004727F6">
        <w:rPr>
          <w:rFonts w:ascii="Times New Roman" w:eastAsia="SimSun" w:hAnsi="Times New Roman" w:cs="Times New Roman"/>
          <w:sz w:val="20"/>
          <w:szCs w:val="20"/>
          <w:lang w:val="x-none" w:eastAsia="ar-SA"/>
        </w:rPr>
        <w:t xml:space="preserve">, оговоренному </w:t>
      </w:r>
      <w:r w:rsidR="004727F6">
        <w:rPr>
          <w:rFonts w:ascii="Times New Roman" w:eastAsia="SimSun" w:hAnsi="Times New Roman" w:cs="Times New Roman"/>
          <w:sz w:val="20"/>
          <w:szCs w:val="20"/>
          <w:lang w:eastAsia="ar-SA"/>
        </w:rPr>
        <w:t>Договором</w:t>
      </w:r>
      <w:r w:rsidR="004727F6">
        <w:rPr>
          <w:rFonts w:ascii="Times New Roman" w:eastAsia="SimSun" w:hAnsi="Times New Roman" w:cs="Times New Roman"/>
          <w:sz w:val="20"/>
          <w:szCs w:val="20"/>
          <w:lang w:val="x-none" w:eastAsia="ar-SA"/>
        </w:rPr>
        <w:t>.</w:t>
      </w:r>
    </w:p>
    <w:p w:rsidR="00BB4940" w:rsidRPr="004727F6"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val="x-none" w:eastAsia="ar-SA"/>
        </w:rPr>
        <w:t>Система - Совокупность программно-аппаратных средств, обеспечивающая бесперебойный приём и обработку Заказов Пассажиров и рассылку Заявок Перевозчикам.</w:t>
      </w:r>
    </w:p>
    <w:p w:rsidR="00BB4940" w:rsidRPr="00BB4940" w:rsidRDefault="00BB4940" w:rsidP="004727F6">
      <w:pPr>
        <w:suppressAutoHyphens/>
        <w:spacing w:after="0" w:line="240" w:lineRule="auto"/>
        <w:ind w:firstLine="348"/>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Маршрут ― путь следования транспортного средства Перевозчика между пунктами отправления и назначения, указанными Заказчиком в Заказе.</w:t>
      </w:r>
    </w:p>
    <w:p w:rsidR="00BB4940" w:rsidRPr="00BB4940" w:rsidRDefault="00BB4940" w:rsidP="004727F6">
      <w:pPr>
        <w:suppressAutoHyphens/>
        <w:spacing w:after="0" w:line="240" w:lineRule="auto"/>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ab/>
      </w:r>
    </w:p>
    <w:p w:rsidR="00BB4940" w:rsidRPr="00BB4940" w:rsidRDefault="00BB4940" w:rsidP="004727F6">
      <w:pPr>
        <w:numPr>
          <w:ilvl w:val="0"/>
          <w:numId w:val="1"/>
        </w:numPr>
        <w:tabs>
          <w:tab w:val="left" w:pos="720"/>
        </w:tabs>
        <w:suppressAutoHyphens/>
        <w:spacing w:after="0" w:line="240" w:lineRule="auto"/>
        <w:ind w:left="0"/>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ПРЕДМЕТ ДОГОВОРА</w:t>
      </w:r>
    </w:p>
    <w:p w:rsidR="00BB4940" w:rsidRPr="00BB4940" w:rsidRDefault="00BB4940" w:rsidP="004727F6">
      <w:pPr>
        <w:numPr>
          <w:ilvl w:val="1"/>
          <w:numId w:val="2"/>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Исполнитель обязуется оказывать Заказчику транспортно-диспетчерские услуги, посредством приема Заказов от представителей  Заказчика и передачи Заявок Перевозчику, а Заказчик обязуется оплатить услуги Исполнителя в порядке и на условиях, предусмотренных Договором.</w:t>
      </w:r>
    </w:p>
    <w:p w:rsidR="00BB4940" w:rsidRPr="00BB4940" w:rsidRDefault="00BB4940" w:rsidP="004727F6">
      <w:pPr>
        <w:numPr>
          <w:ilvl w:val="1"/>
          <w:numId w:val="2"/>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Услуги, оказываемые Перевозчиком по Договору, оплачиваются Исполнителем самостоятельно.</w:t>
      </w:r>
    </w:p>
    <w:p w:rsidR="00BB4940" w:rsidRPr="00BB4940" w:rsidRDefault="00BB4940" w:rsidP="004727F6">
      <w:pPr>
        <w:tabs>
          <w:tab w:val="num" w:pos="709"/>
          <w:tab w:val="left" w:pos="851"/>
        </w:tabs>
        <w:suppressAutoHyphens/>
        <w:spacing w:after="0" w:line="240" w:lineRule="auto"/>
        <w:ind w:firstLine="11"/>
        <w:jc w:val="both"/>
        <w:rPr>
          <w:rFonts w:ascii="Times New Roman" w:eastAsia="SimSun" w:hAnsi="Times New Roman" w:cs="Times New Roman"/>
          <w:sz w:val="20"/>
          <w:szCs w:val="20"/>
          <w:lang w:eastAsia="ar-SA"/>
        </w:rPr>
      </w:pPr>
    </w:p>
    <w:p w:rsidR="00BB4940" w:rsidRPr="00BB4940" w:rsidRDefault="00BB4940" w:rsidP="004727F6">
      <w:pPr>
        <w:numPr>
          <w:ilvl w:val="0"/>
          <w:numId w:val="1"/>
        </w:numPr>
        <w:tabs>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ПОРЯДОК ЗАКЛЮЧЕНИЯ ДОГОВОРА И ИЗМЕНЕНИЯ ЕГО УСЛОВИЙ</w:t>
      </w:r>
    </w:p>
    <w:p w:rsidR="004727F6" w:rsidRDefault="00BB4940" w:rsidP="004727F6">
      <w:pPr>
        <w:numPr>
          <w:ilvl w:val="1"/>
          <w:numId w:val="3"/>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Заключение Договора со стороны Заказчика, т.е. полное и безоговорочное принятие Заказчиком условий Договора и всех его Приложений, являющихся неотъемлемой частью Договора</w:t>
      </w:r>
      <w:r w:rsidR="004727F6">
        <w:rPr>
          <w:rFonts w:ascii="Times New Roman" w:eastAsia="SimSun" w:hAnsi="Times New Roman" w:cs="Times New Roman"/>
          <w:sz w:val="20"/>
          <w:szCs w:val="20"/>
          <w:lang w:eastAsia="ar-SA"/>
        </w:rPr>
        <w:t>.</w:t>
      </w:r>
      <w:r w:rsidRPr="00BB4940">
        <w:rPr>
          <w:rFonts w:ascii="Times New Roman" w:eastAsia="SimSun" w:hAnsi="Times New Roman" w:cs="Times New Roman"/>
          <w:sz w:val="20"/>
          <w:szCs w:val="20"/>
          <w:lang w:eastAsia="ar-SA"/>
        </w:rPr>
        <w:t xml:space="preserve"> </w:t>
      </w:r>
    </w:p>
    <w:p w:rsidR="00BB4940" w:rsidRPr="004727F6" w:rsidRDefault="004727F6" w:rsidP="004727F6">
      <w:pPr>
        <w:numPr>
          <w:ilvl w:val="1"/>
          <w:numId w:val="3"/>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 xml:space="preserve">Заказчик обязуется вносить </w:t>
      </w:r>
      <w:r w:rsidR="00BB4940" w:rsidRPr="004727F6">
        <w:rPr>
          <w:rFonts w:ascii="Times New Roman" w:eastAsia="SimSun" w:hAnsi="Times New Roman" w:cs="Times New Roman"/>
          <w:sz w:val="20"/>
          <w:szCs w:val="20"/>
          <w:lang w:eastAsia="ar-SA"/>
        </w:rPr>
        <w:t>на расче</w:t>
      </w:r>
      <w:r>
        <w:rPr>
          <w:rFonts w:ascii="Times New Roman" w:eastAsia="SimSun" w:hAnsi="Times New Roman" w:cs="Times New Roman"/>
          <w:sz w:val="20"/>
          <w:szCs w:val="20"/>
          <w:lang w:eastAsia="ar-SA"/>
        </w:rPr>
        <w:t>тный счет Исполнителя авансовый платеж</w:t>
      </w:r>
      <w:r w:rsidR="00BB4940" w:rsidRPr="004727F6">
        <w:rPr>
          <w:rFonts w:ascii="Times New Roman" w:eastAsia="SimSun" w:hAnsi="Times New Roman" w:cs="Times New Roman"/>
          <w:sz w:val="20"/>
          <w:szCs w:val="20"/>
          <w:lang w:eastAsia="ar-SA"/>
        </w:rPr>
        <w:t xml:space="preserve"> в размере, определяемом в соответствии с условиями настоящего Договора (см. п. 3 .1).</w:t>
      </w:r>
    </w:p>
    <w:p w:rsidR="004727F6" w:rsidRDefault="00BB4940" w:rsidP="004727F6">
      <w:pPr>
        <w:numPr>
          <w:ilvl w:val="1"/>
          <w:numId w:val="3"/>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Договор считается заключенным с момента е</w:t>
      </w:r>
      <w:r w:rsidR="004727F6">
        <w:rPr>
          <w:rFonts w:ascii="Times New Roman" w:eastAsia="SimSun" w:hAnsi="Times New Roman" w:cs="Times New Roman"/>
          <w:sz w:val="20"/>
          <w:szCs w:val="20"/>
          <w:lang w:eastAsia="ar-SA"/>
        </w:rPr>
        <w:t>го подписания с</w:t>
      </w:r>
      <w:r w:rsidRPr="00BB4940">
        <w:rPr>
          <w:rFonts w:ascii="Times New Roman" w:eastAsia="SimSun" w:hAnsi="Times New Roman" w:cs="Times New Roman"/>
          <w:sz w:val="20"/>
          <w:szCs w:val="20"/>
          <w:lang w:eastAsia="ar-SA"/>
        </w:rPr>
        <w:t>торонами.</w:t>
      </w:r>
    </w:p>
    <w:p w:rsidR="004727F6" w:rsidRDefault="004727F6" w:rsidP="004727F6">
      <w:pPr>
        <w:numPr>
          <w:ilvl w:val="1"/>
          <w:numId w:val="3"/>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 xml:space="preserve">В случае изменения тарифов </w:t>
      </w:r>
      <w:r w:rsidR="00BB4940" w:rsidRPr="004727F6">
        <w:rPr>
          <w:rFonts w:ascii="Times New Roman" w:eastAsia="SimSun" w:hAnsi="Times New Roman" w:cs="Times New Roman"/>
          <w:sz w:val="20"/>
          <w:szCs w:val="20"/>
          <w:lang w:eastAsia="ar-SA"/>
        </w:rPr>
        <w:t xml:space="preserve">Исполнитель </w:t>
      </w:r>
      <w:r>
        <w:rPr>
          <w:rFonts w:ascii="Times New Roman" w:eastAsia="SimSun" w:hAnsi="Times New Roman" w:cs="Times New Roman"/>
          <w:sz w:val="20"/>
          <w:szCs w:val="20"/>
          <w:lang w:eastAsia="ar-SA"/>
        </w:rPr>
        <w:t xml:space="preserve">должен направить на электронную почту Заказчика _____________________ дополнительное соглашение с указанием </w:t>
      </w:r>
      <w:r w:rsidR="00A6037C">
        <w:rPr>
          <w:rFonts w:ascii="Times New Roman" w:eastAsia="SimSun" w:hAnsi="Times New Roman" w:cs="Times New Roman"/>
          <w:sz w:val="20"/>
          <w:szCs w:val="20"/>
          <w:lang w:eastAsia="ar-SA"/>
        </w:rPr>
        <w:t xml:space="preserve">новых </w:t>
      </w:r>
      <w:r>
        <w:rPr>
          <w:rFonts w:ascii="Times New Roman" w:eastAsia="SimSun" w:hAnsi="Times New Roman" w:cs="Times New Roman"/>
          <w:sz w:val="20"/>
          <w:szCs w:val="20"/>
          <w:lang w:eastAsia="ar-SA"/>
        </w:rPr>
        <w:t>расценок за 5 (пять) рабочих дней до вступления изменений в силу. Изменение цен по Договору возможно не чаще одного раза в квартал</w:t>
      </w:r>
      <w:r w:rsidR="00A6037C">
        <w:rPr>
          <w:rFonts w:ascii="Times New Roman" w:eastAsia="SimSun" w:hAnsi="Times New Roman" w:cs="Times New Roman"/>
          <w:sz w:val="20"/>
          <w:szCs w:val="20"/>
          <w:lang w:eastAsia="ar-SA"/>
        </w:rPr>
        <w:t xml:space="preserve"> и не ранее 1 июля 2021 г. В случае несогла</w:t>
      </w:r>
      <w:r w:rsidR="00A60B98">
        <w:rPr>
          <w:rFonts w:ascii="Times New Roman" w:eastAsia="SimSun" w:hAnsi="Times New Roman" w:cs="Times New Roman"/>
          <w:sz w:val="20"/>
          <w:szCs w:val="20"/>
          <w:lang w:eastAsia="ar-SA"/>
        </w:rPr>
        <w:t>сия с таким изменением Договор расторгается. При этом составляется акт сверки</w:t>
      </w:r>
      <w:r w:rsidR="00C0360F">
        <w:rPr>
          <w:rFonts w:ascii="Times New Roman" w:eastAsia="SimSun" w:hAnsi="Times New Roman" w:cs="Times New Roman"/>
          <w:sz w:val="20"/>
          <w:szCs w:val="20"/>
          <w:lang w:eastAsia="ar-SA"/>
        </w:rPr>
        <w:t xml:space="preserve"> взаимных расчетов (далее – акт сверки)</w:t>
      </w:r>
      <w:r w:rsidR="00A60B98">
        <w:rPr>
          <w:rFonts w:ascii="Times New Roman" w:eastAsia="SimSun" w:hAnsi="Times New Roman" w:cs="Times New Roman"/>
          <w:sz w:val="20"/>
          <w:szCs w:val="20"/>
          <w:lang w:eastAsia="ar-SA"/>
        </w:rPr>
        <w:t xml:space="preserve">, по итогам которого оказанные услуги должны быть оплачены Заказчиком в полном объеме, </w:t>
      </w:r>
      <w:r w:rsidR="00C0360F">
        <w:rPr>
          <w:rFonts w:ascii="Times New Roman" w:eastAsia="SimSun" w:hAnsi="Times New Roman" w:cs="Times New Roman"/>
          <w:sz w:val="20"/>
          <w:szCs w:val="20"/>
          <w:lang w:eastAsia="ar-SA"/>
        </w:rPr>
        <w:t xml:space="preserve">а </w:t>
      </w:r>
      <w:r w:rsidR="00A60B98">
        <w:rPr>
          <w:rFonts w:ascii="Times New Roman" w:eastAsia="SimSun" w:hAnsi="Times New Roman" w:cs="Times New Roman"/>
          <w:sz w:val="20"/>
          <w:szCs w:val="20"/>
          <w:lang w:eastAsia="ar-SA"/>
        </w:rPr>
        <w:t>в случае не использования Заказчиком перечисленного Исполнителю авансового платежа</w:t>
      </w:r>
      <w:r w:rsidR="0065216C">
        <w:rPr>
          <w:rFonts w:ascii="Times New Roman" w:eastAsia="SimSun" w:hAnsi="Times New Roman" w:cs="Times New Roman"/>
          <w:sz w:val="20"/>
          <w:szCs w:val="20"/>
          <w:lang w:eastAsia="ar-SA"/>
        </w:rPr>
        <w:t>, Исполнитель должен возвратить остаток неиспользованных денежных средств на расчетный счет Заказчика, указанный в Разделе 11 Договора.</w:t>
      </w:r>
      <w:r w:rsidR="00C0360F">
        <w:rPr>
          <w:rFonts w:ascii="Times New Roman" w:eastAsia="SimSun" w:hAnsi="Times New Roman" w:cs="Times New Roman"/>
          <w:sz w:val="20"/>
          <w:szCs w:val="20"/>
          <w:lang w:eastAsia="ar-SA"/>
        </w:rPr>
        <w:t xml:space="preserve"> Срок взаимных расчетов составляет не более 5 (пяти) рабочих дней со дня подписания Сторонами акта сверки.</w:t>
      </w:r>
    </w:p>
    <w:p w:rsidR="00BB4940" w:rsidRPr="004727F6" w:rsidRDefault="00BB4940" w:rsidP="004727F6">
      <w:pPr>
        <w:numPr>
          <w:ilvl w:val="1"/>
          <w:numId w:val="3"/>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4727F6">
        <w:rPr>
          <w:rFonts w:ascii="Times New Roman" w:eastAsia="SimSun" w:hAnsi="Times New Roman" w:cs="Times New Roman"/>
          <w:sz w:val="20"/>
          <w:szCs w:val="20"/>
          <w:lang w:eastAsia="ar-SA"/>
        </w:rPr>
        <w:t>Изменение иных</w:t>
      </w:r>
      <w:r w:rsidR="00A6037C">
        <w:rPr>
          <w:rFonts w:ascii="Times New Roman" w:eastAsia="SimSun" w:hAnsi="Times New Roman" w:cs="Times New Roman"/>
          <w:sz w:val="20"/>
          <w:szCs w:val="20"/>
          <w:lang w:eastAsia="ar-SA"/>
        </w:rPr>
        <w:t xml:space="preserve"> условий Договора не предусмотрено</w:t>
      </w:r>
      <w:r w:rsidRPr="004727F6">
        <w:rPr>
          <w:rFonts w:ascii="Times New Roman" w:eastAsia="SimSun" w:hAnsi="Times New Roman" w:cs="Times New Roman"/>
          <w:sz w:val="20"/>
          <w:szCs w:val="20"/>
          <w:lang w:eastAsia="ar-SA"/>
        </w:rPr>
        <w:t>.</w:t>
      </w:r>
    </w:p>
    <w:p w:rsidR="00BB4940" w:rsidRPr="00BB4940" w:rsidRDefault="00BB4940" w:rsidP="004727F6">
      <w:pPr>
        <w:tabs>
          <w:tab w:val="num" w:pos="709"/>
          <w:tab w:val="left" w:pos="851"/>
        </w:tabs>
        <w:suppressAutoHyphens/>
        <w:spacing w:after="0" w:line="240" w:lineRule="auto"/>
        <w:ind w:firstLine="11"/>
        <w:jc w:val="both"/>
        <w:rPr>
          <w:rFonts w:ascii="Times New Roman" w:eastAsia="SimSun" w:hAnsi="Times New Roman" w:cs="Times New Roman"/>
          <w:sz w:val="20"/>
          <w:szCs w:val="20"/>
          <w:lang w:eastAsia="ar-SA"/>
        </w:rPr>
      </w:pPr>
    </w:p>
    <w:p w:rsidR="00BB4940" w:rsidRPr="00BB4940" w:rsidRDefault="00BB4940" w:rsidP="004727F6">
      <w:pPr>
        <w:tabs>
          <w:tab w:val="num" w:pos="709"/>
          <w:tab w:val="left" w:pos="851"/>
        </w:tabs>
        <w:suppressAutoHyphens/>
        <w:spacing w:after="0" w:line="240" w:lineRule="auto"/>
        <w:ind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sz w:val="20"/>
          <w:szCs w:val="20"/>
          <w:lang w:eastAsia="ar-SA"/>
        </w:rPr>
        <w:t xml:space="preserve">      </w:t>
      </w:r>
      <w:r w:rsidRPr="00BB4940">
        <w:rPr>
          <w:rFonts w:ascii="Times New Roman" w:eastAsia="SimSun" w:hAnsi="Times New Roman" w:cs="Times New Roman"/>
          <w:b/>
          <w:sz w:val="20"/>
          <w:szCs w:val="20"/>
          <w:lang w:eastAsia="ar-SA"/>
        </w:rPr>
        <w:t>З.    ПОРЯДОК ПРЕДОСТАВЛЕНИЯ УСЛУГ</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Заказчик перечисляет на расчетный счет Исполнителя авансовый платеж в размере, определяемом Заказчиком самостоятельно из расчета планируемого расхода средств на предстоящий месяц. В графе «Назначение </w:t>
      </w:r>
      <w:r w:rsidRPr="00BB4940">
        <w:rPr>
          <w:rFonts w:ascii="Times New Roman" w:eastAsia="SimSun" w:hAnsi="Times New Roman" w:cs="Times New Roman"/>
          <w:sz w:val="20"/>
          <w:szCs w:val="20"/>
          <w:lang w:eastAsia="ar-SA"/>
        </w:rPr>
        <w:lastRenderedPageBreak/>
        <w:t xml:space="preserve">платежа» Заказчик указывает: «Авансовый платеж за транспортно-диспетчерские услуги, </w:t>
      </w:r>
      <w:r w:rsidR="00A6037C">
        <w:rPr>
          <w:rFonts w:ascii="Times New Roman" w:eastAsia="SimSun" w:hAnsi="Times New Roman" w:cs="Times New Roman"/>
          <w:sz w:val="20"/>
          <w:szCs w:val="20"/>
          <w:lang w:eastAsia="ar-SA"/>
        </w:rPr>
        <w:t xml:space="preserve">НДС облагается </w:t>
      </w:r>
      <w:r w:rsidR="00A6037C" w:rsidRPr="00A6037C">
        <w:rPr>
          <w:rFonts w:ascii="Times New Roman" w:eastAsia="SimSun" w:hAnsi="Times New Roman" w:cs="Times New Roman"/>
          <w:i/>
          <w:sz w:val="20"/>
          <w:szCs w:val="20"/>
          <w:lang w:eastAsia="ar-SA"/>
        </w:rPr>
        <w:t xml:space="preserve">или </w:t>
      </w:r>
      <w:r w:rsidRPr="00A6037C">
        <w:rPr>
          <w:rFonts w:ascii="Times New Roman" w:eastAsia="SimSun" w:hAnsi="Times New Roman" w:cs="Times New Roman"/>
          <w:i/>
          <w:sz w:val="20"/>
          <w:szCs w:val="20"/>
          <w:lang w:eastAsia="ar-SA"/>
        </w:rPr>
        <w:t>не облагается</w:t>
      </w:r>
      <w:r w:rsidR="00A6037C">
        <w:rPr>
          <w:rFonts w:ascii="Times New Roman" w:eastAsia="SimSun" w:hAnsi="Times New Roman" w:cs="Times New Roman"/>
          <w:sz w:val="20"/>
          <w:szCs w:val="20"/>
          <w:lang w:eastAsia="ar-SA"/>
        </w:rPr>
        <w:t xml:space="preserve"> (</w:t>
      </w:r>
      <w:r w:rsidR="00A6037C" w:rsidRPr="00A6037C">
        <w:rPr>
          <w:rFonts w:ascii="Times New Roman" w:eastAsia="SimSun" w:hAnsi="Times New Roman" w:cs="Times New Roman"/>
          <w:i/>
          <w:sz w:val="20"/>
          <w:szCs w:val="20"/>
          <w:lang w:eastAsia="ar-SA"/>
        </w:rPr>
        <w:t>если Исполнитель не является плательщиком НДС</w:t>
      </w:r>
      <w:r w:rsidR="00A6037C">
        <w:rPr>
          <w:rFonts w:ascii="Times New Roman" w:eastAsia="SimSun" w:hAnsi="Times New Roman" w:cs="Times New Roman"/>
          <w:sz w:val="20"/>
          <w:szCs w:val="20"/>
          <w:lang w:eastAsia="ar-SA"/>
        </w:rPr>
        <w:t>)</w:t>
      </w:r>
      <w:r w:rsidRPr="00BB4940">
        <w:rPr>
          <w:rFonts w:ascii="Times New Roman" w:eastAsia="SimSun" w:hAnsi="Times New Roman" w:cs="Times New Roman"/>
          <w:sz w:val="20"/>
          <w:szCs w:val="20"/>
          <w:lang w:eastAsia="ar-SA"/>
        </w:rPr>
        <w:t>».</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В течение 10 рабочих дней со дня поступления указанных средств на расчетный счет Исполнитель предоставляет Заказчику счет на оплаченную сумму, а по истечении 5 рабочих дней со дня окончания месяца – </w:t>
      </w:r>
      <w:r w:rsidR="00A6037C">
        <w:rPr>
          <w:rFonts w:ascii="Times New Roman" w:eastAsia="SimSun" w:hAnsi="Times New Roman" w:cs="Times New Roman"/>
          <w:sz w:val="20"/>
          <w:szCs w:val="20"/>
          <w:lang w:eastAsia="ar-SA"/>
        </w:rPr>
        <w:t>оригинал Акта оказанных услуг (далее – Акт),</w:t>
      </w:r>
      <w:r w:rsidRPr="00BB4940">
        <w:rPr>
          <w:rFonts w:ascii="Times New Roman" w:eastAsia="SimSun" w:hAnsi="Times New Roman" w:cs="Times New Roman"/>
          <w:sz w:val="20"/>
          <w:szCs w:val="20"/>
          <w:lang w:eastAsia="ar-SA"/>
        </w:rPr>
        <w:t xml:space="preserve"> подписанный со стороны Исполнителя</w:t>
      </w:r>
      <w:r w:rsidR="00A6037C">
        <w:rPr>
          <w:rFonts w:ascii="Times New Roman" w:eastAsia="SimSun" w:hAnsi="Times New Roman" w:cs="Times New Roman"/>
          <w:sz w:val="20"/>
          <w:szCs w:val="20"/>
          <w:lang w:eastAsia="ar-SA"/>
        </w:rPr>
        <w:t xml:space="preserve"> (2 экз.)</w:t>
      </w:r>
      <w:r w:rsidRPr="00BB4940">
        <w:rPr>
          <w:rFonts w:ascii="Times New Roman" w:eastAsia="SimSun" w:hAnsi="Times New Roman" w:cs="Times New Roman"/>
          <w:sz w:val="20"/>
          <w:szCs w:val="20"/>
          <w:lang w:eastAsia="ar-SA"/>
        </w:rPr>
        <w:t xml:space="preserve">. Подписанный Заказчиком </w:t>
      </w:r>
      <w:r w:rsidR="00A6037C">
        <w:rPr>
          <w:rFonts w:ascii="Times New Roman" w:eastAsia="SimSun" w:hAnsi="Times New Roman" w:cs="Times New Roman"/>
          <w:sz w:val="20"/>
          <w:szCs w:val="20"/>
          <w:lang w:eastAsia="ar-SA"/>
        </w:rPr>
        <w:t xml:space="preserve">Акт </w:t>
      </w:r>
      <w:r w:rsidRPr="00BB4940">
        <w:rPr>
          <w:rFonts w:ascii="Times New Roman" w:eastAsia="SimSun" w:hAnsi="Times New Roman" w:cs="Times New Roman"/>
          <w:sz w:val="20"/>
          <w:szCs w:val="20"/>
          <w:lang w:eastAsia="ar-SA"/>
        </w:rPr>
        <w:t>(1 экз.)</w:t>
      </w:r>
      <w:r w:rsidR="00A6037C">
        <w:rPr>
          <w:rFonts w:ascii="Times New Roman" w:eastAsia="SimSun" w:hAnsi="Times New Roman" w:cs="Times New Roman"/>
          <w:sz w:val="20"/>
          <w:szCs w:val="20"/>
          <w:lang w:eastAsia="ar-SA"/>
        </w:rPr>
        <w:t xml:space="preserve"> либо мотивированный отказ от подписания</w:t>
      </w:r>
      <w:r w:rsidRPr="00BB4940">
        <w:rPr>
          <w:rFonts w:ascii="Times New Roman" w:eastAsia="SimSun" w:hAnsi="Times New Roman" w:cs="Times New Roman"/>
          <w:sz w:val="20"/>
          <w:szCs w:val="20"/>
          <w:lang w:eastAsia="ar-SA"/>
        </w:rPr>
        <w:t xml:space="preserve"> должен быть направлен Исполнителю по почте, курьером или иным способом</w:t>
      </w:r>
      <w:r w:rsidR="00A6037C">
        <w:rPr>
          <w:rFonts w:ascii="Times New Roman" w:eastAsia="SimSun" w:hAnsi="Times New Roman" w:cs="Times New Roman"/>
          <w:sz w:val="20"/>
          <w:szCs w:val="20"/>
          <w:lang w:eastAsia="ar-SA"/>
        </w:rPr>
        <w:t xml:space="preserve"> в течение 5 рабочих дней</w:t>
      </w:r>
      <w:r w:rsidRPr="00BB4940">
        <w:rPr>
          <w:rFonts w:ascii="Times New Roman" w:eastAsia="SimSun" w:hAnsi="Times New Roman" w:cs="Times New Roman"/>
          <w:sz w:val="20"/>
          <w:szCs w:val="20"/>
          <w:lang w:eastAsia="ar-SA"/>
        </w:rPr>
        <w:t>.</w:t>
      </w:r>
    </w:p>
    <w:p w:rsidR="00BB4940" w:rsidRPr="00BB4940" w:rsidRDefault="008F09B5"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Pr>
          <w:rFonts w:ascii="Times New Roman" w:eastAsia="SimSun" w:hAnsi="Times New Roman" w:cs="Times New Roman"/>
          <w:sz w:val="20"/>
          <w:szCs w:val="20"/>
          <w:lang w:eastAsia="ar-SA"/>
        </w:rPr>
        <w:t xml:space="preserve"> </w:t>
      </w:r>
      <w:r w:rsidR="00BB4940" w:rsidRPr="00BB4940">
        <w:rPr>
          <w:rFonts w:ascii="Times New Roman" w:eastAsia="SimSun" w:hAnsi="Times New Roman" w:cs="Times New Roman"/>
          <w:sz w:val="20"/>
          <w:szCs w:val="20"/>
          <w:lang w:eastAsia="ar-SA"/>
        </w:rPr>
        <w:t xml:space="preserve">Пассажиры направляют Исполнителю заказы на оказание транспортно-диспетчерских услуг одним из следующих способов: устно по телефону </w:t>
      </w:r>
      <w:r w:rsidR="00EC3232">
        <w:rPr>
          <w:rFonts w:ascii="Times New Roman" w:eastAsia="SimSun" w:hAnsi="Times New Roman" w:cs="Times New Roman"/>
          <w:sz w:val="20"/>
          <w:szCs w:val="20"/>
          <w:lang w:eastAsia="ar-SA"/>
        </w:rPr>
        <w:t>______________</w:t>
      </w:r>
      <w:r w:rsidR="00A6037C">
        <w:rPr>
          <w:rFonts w:ascii="Times New Roman" w:eastAsia="SimSun" w:hAnsi="Times New Roman" w:cs="Times New Roman"/>
          <w:sz w:val="20"/>
          <w:szCs w:val="20"/>
          <w:lang w:eastAsia="ar-SA"/>
        </w:rPr>
        <w:t>или скачав</w:t>
      </w:r>
      <w:r w:rsidR="00BB4940" w:rsidRPr="00BB4940">
        <w:rPr>
          <w:rFonts w:ascii="Times New Roman" w:eastAsia="SimSun" w:hAnsi="Times New Roman" w:cs="Times New Roman"/>
          <w:sz w:val="20"/>
          <w:szCs w:val="20"/>
          <w:lang w:eastAsia="ar-SA"/>
        </w:rPr>
        <w:t xml:space="preserve"> мобильное приложение на телефон с номером, включенным в список пассажиров (Приложение № 2 к Договору), указанный Заказчиком.</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 xml:space="preserve"> Заказ должен содержать следующие сведения для его исполнения:  </w:t>
      </w:r>
    </w:p>
    <w:p w:rsidR="00BB4940" w:rsidRPr="00BB4940" w:rsidRDefault="00BB4940" w:rsidP="004727F6">
      <w:pPr>
        <w:numPr>
          <w:ilvl w:val="1"/>
          <w:numId w:val="6"/>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дату и время предоставления транспорта; </w:t>
      </w:r>
    </w:p>
    <w:p w:rsidR="00BB4940" w:rsidRPr="00BB4940" w:rsidRDefault="00BB4940" w:rsidP="004727F6">
      <w:pPr>
        <w:numPr>
          <w:ilvl w:val="1"/>
          <w:numId w:val="7"/>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телефон для связи по данному заказу с пассажирами, включенными в список, указанный Заказчиком; </w:t>
      </w:r>
    </w:p>
    <w:p w:rsidR="00BB4940" w:rsidRPr="00BB4940" w:rsidRDefault="00BB4940" w:rsidP="004727F6">
      <w:pPr>
        <w:numPr>
          <w:ilvl w:val="1"/>
          <w:numId w:val="7"/>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точный адрес подачи транспорта;</w:t>
      </w:r>
    </w:p>
    <w:p w:rsidR="00BB4940" w:rsidRPr="00BB4940" w:rsidRDefault="00BB4940" w:rsidP="004727F6">
      <w:pPr>
        <w:numPr>
          <w:ilvl w:val="1"/>
          <w:numId w:val="7"/>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планируемое место окончания обслуживания, с указанием промежуточных мест остановки/стоянки, при наличии таковых (на момент Заказа); </w:t>
      </w:r>
    </w:p>
    <w:p w:rsidR="00BB4940" w:rsidRPr="00BB4940" w:rsidRDefault="00BB4940" w:rsidP="004727F6">
      <w:pPr>
        <w:numPr>
          <w:ilvl w:val="1"/>
          <w:numId w:val="7"/>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необходимая дополнительная информация для водителя - наличие багажа, животных, необходимость детского кресла, другую информацию, которая может оказаться существенной.</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При сборе и обработке персональных данных пассажиров, Исполнитель  руководствуется положениями ФЗ № 152 «О персональных данных» от 27 июля 2006 года, а также порядком сбора и обработки персональных данных, установленный Исполнителем.</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Заказчик несёт ответственность за содержание и достоверность информации, предоставленной пассажирами при размещении Заказа.</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Заказ  считается  принятым  Исполнителем  после  устного  подтверждения  его принятия сотрудником Исполнителя, уполномоченным отвечать на телефонные звонки  или подтверждения в электронном виде или с мобильного приложения. </w:t>
      </w:r>
      <w:proofErr w:type="gramStart"/>
      <w:r w:rsidRPr="00BB4940">
        <w:rPr>
          <w:rFonts w:ascii="Times New Roman" w:eastAsia="SimSun" w:hAnsi="Times New Roman" w:cs="Times New Roman"/>
          <w:sz w:val="20"/>
          <w:szCs w:val="20"/>
          <w:lang w:eastAsia="ar-SA"/>
        </w:rPr>
        <w:t>В случае поступления заказа с номеров телефонов, отличных от указанных в списке Заказчика, заказ считается принятым от физического лица и будет оплачиваться наличными денежными средствами.</w:t>
      </w:r>
      <w:proofErr w:type="gramEnd"/>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После размещен</w:t>
      </w:r>
      <w:r w:rsidR="00A6037C">
        <w:rPr>
          <w:rFonts w:ascii="Times New Roman" w:eastAsia="SimSun" w:hAnsi="Times New Roman" w:cs="Times New Roman"/>
          <w:sz w:val="20"/>
          <w:szCs w:val="20"/>
          <w:lang w:eastAsia="ar-SA"/>
        </w:rPr>
        <w:t xml:space="preserve">ия Заказа данные о пассажирах </w:t>
      </w:r>
      <w:r w:rsidRPr="00BB4940">
        <w:rPr>
          <w:rFonts w:ascii="Times New Roman" w:eastAsia="SimSun" w:hAnsi="Times New Roman" w:cs="Times New Roman"/>
          <w:sz w:val="20"/>
          <w:szCs w:val="20"/>
          <w:lang w:eastAsia="ar-SA"/>
        </w:rPr>
        <w:t>регистрируются в базе данных. Исполнитель не изменяет и не редактирует информацию пассажиров без их согласия.</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Телефонные разговоры могут записываться в целях осуществления внутреннего контроля деятельности Исполнителя и контроля качества исполнения Заказов. Исполнитель имеет право на осуществление записи телефонных разговоров с пассажирами, в соответствии с пунктом 4 статьи 16 ФЗ «Об информации, информационных технологиях и о защите информации». Заказчик признает, что такая запись является безусловным доказательством направленного Исполнителю заказа.</w:t>
      </w:r>
    </w:p>
    <w:p w:rsidR="00BB4940" w:rsidRPr="00BB4940" w:rsidRDefault="00BB4940" w:rsidP="004727F6">
      <w:pPr>
        <w:numPr>
          <w:ilvl w:val="1"/>
          <w:numId w:val="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Письменные претензии Заказчика относительно оказанных Исполнителем услуг рассматриваются в срок не позднее 15 календарных дней с момента получения,  в соответствии с действующим законодательством Российской Федерации.</w:t>
      </w:r>
    </w:p>
    <w:p w:rsidR="00BB4940" w:rsidRPr="00BB4940" w:rsidRDefault="00BB4940" w:rsidP="004727F6">
      <w:pPr>
        <w:numPr>
          <w:ilvl w:val="0"/>
          <w:numId w:val="8"/>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 xml:space="preserve">ОБЯЗАННОСТИ ИСПОЛНИТЕЛЯ </w:t>
      </w:r>
    </w:p>
    <w:p w:rsidR="00A60B98" w:rsidRPr="00A60B98" w:rsidRDefault="00A60B98"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A60B98">
        <w:rPr>
          <w:rFonts w:ascii="Times New Roman" w:eastAsia="SimSun" w:hAnsi="Times New Roman" w:cs="Times New Roman"/>
          <w:sz w:val="20"/>
          <w:szCs w:val="20"/>
          <w:lang w:eastAsia="ar-SA"/>
        </w:rPr>
        <w:t>Исполнить заказ пассажиров своевременно и в полном объеме.</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Осуществлять круглосуточный прием, обработку Заказов для обеспечения пассажиров транспортным средством Перевозчика для перевозки по маршруту и в сроки на основании полученной информации.</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В зависимости от загруженности подъездных путей, минимальный срок подачи транспорта к месту назначения может сост</w:t>
      </w:r>
      <w:r w:rsidR="00A6037C">
        <w:rPr>
          <w:rFonts w:ascii="Times New Roman" w:eastAsia="SimSun" w:hAnsi="Times New Roman" w:cs="Times New Roman"/>
          <w:sz w:val="20"/>
          <w:szCs w:val="20"/>
          <w:lang w:eastAsia="ar-SA"/>
        </w:rPr>
        <w:t xml:space="preserve">авлять от </w:t>
      </w:r>
      <w:r w:rsidRPr="00BB4940">
        <w:rPr>
          <w:rFonts w:ascii="Times New Roman" w:eastAsia="SimSun" w:hAnsi="Times New Roman" w:cs="Times New Roman"/>
          <w:sz w:val="20"/>
          <w:szCs w:val="20"/>
          <w:lang w:eastAsia="ar-SA"/>
        </w:rPr>
        <w:t xml:space="preserve">5 до 30 минут. </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Распределять Заявки между Перевозчиками с учетом их местонахождения для максимально быстрой подачи автомобиля.</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Рассчитывать </w:t>
      </w:r>
      <w:r w:rsidR="00A6037C">
        <w:rPr>
          <w:rFonts w:ascii="Times New Roman" w:eastAsia="SimSun" w:hAnsi="Times New Roman" w:cs="Times New Roman"/>
          <w:sz w:val="20"/>
          <w:szCs w:val="20"/>
          <w:lang w:eastAsia="ar-SA"/>
        </w:rPr>
        <w:t>стоимость услуги согласно п.</w:t>
      </w:r>
      <w:r w:rsidR="0065216C">
        <w:rPr>
          <w:rFonts w:ascii="Times New Roman" w:eastAsia="SimSun" w:hAnsi="Times New Roman" w:cs="Times New Roman"/>
          <w:sz w:val="20"/>
          <w:szCs w:val="20"/>
          <w:lang w:eastAsia="ar-SA"/>
        </w:rPr>
        <w:t xml:space="preserve"> 6.2</w:t>
      </w:r>
      <w:r w:rsidRPr="00BB4940">
        <w:rPr>
          <w:rFonts w:ascii="Times New Roman" w:eastAsia="SimSun" w:hAnsi="Times New Roman" w:cs="Times New Roman"/>
          <w:sz w:val="20"/>
          <w:szCs w:val="20"/>
          <w:lang w:eastAsia="ar-SA"/>
        </w:rPr>
        <w:t xml:space="preserve"> настоящего Договора </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Информировать пассажиров о приеме заявки, фактическом времени прибытия транспортного средства к месту его подачи, местонахождении, государственный регистрационный номер, марку и цвет кузова транспортного средства.</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Незамедлительно информировать пассажиров о случаях вынужденной задержки транспортного средства или о невозможности осуществления заявки.</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Незамедлительно информировать пассажиров о случаях невозможности предоставления транспортного средства. Исполнитель должен предложить пассажирам изменение параметров заказа, исходя из имеющихся возможностей, а пассажиры принять решение об их изменении или отмене соответствующего заказа.</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В случае неисправности транспортного средства в пути обеспечивать его замену в кратчайший срок, при этом время подачи другого транспортного средства не подлежит оплате со стороны Заказчика.</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Своевременно обнаруживать и предотвращать попытки несанкционированного доступа к информации и/или передачу ее лицам, не имеющим непосредственного отношения к исполнению Заказов.</w:t>
      </w:r>
    </w:p>
    <w:p w:rsidR="00BB4940" w:rsidRPr="00BB4940" w:rsidRDefault="00BB4940"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Рассматривать претензии Заказчика по качеству предоставляемых услуг и принимать меры для урегулирования возможных споров.</w:t>
      </w:r>
    </w:p>
    <w:p w:rsidR="00BB4940" w:rsidRPr="00A60B98" w:rsidRDefault="00A60B98" w:rsidP="004727F6">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Pr>
          <w:rFonts w:ascii="Times New Roman" w:eastAsia="SimSun" w:hAnsi="Times New Roman" w:cs="Times New Roman"/>
          <w:sz w:val="20"/>
          <w:szCs w:val="20"/>
          <w:lang w:eastAsia="ar-SA"/>
        </w:rPr>
        <w:t>В</w:t>
      </w:r>
      <w:r w:rsidR="00BB4940" w:rsidRPr="00BB4940">
        <w:rPr>
          <w:rFonts w:ascii="Times New Roman" w:eastAsia="SimSun" w:hAnsi="Times New Roman" w:cs="Times New Roman"/>
          <w:sz w:val="20"/>
          <w:szCs w:val="20"/>
          <w:lang w:eastAsia="ar-SA"/>
        </w:rPr>
        <w:t xml:space="preserve">праве привлекать третьих лиц для исполнения заявок.  </w:t>
      </w:r>
    </w:p>
    <w:p w:rsidR="0065216C" w:rsidRPr="0065216C" w:rsidRDefault="00A60B98" w:rsidP="0065216C">
      <w:pPr>
        <w:numPr>
          <w:ilvl w:val="1"/>
          <w:numId w:val="9"/>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Pr>
          <w:rFonts w:ascii="Times New Roman" w:eastAsia="SimSun" w:hAnsi="Times New Roman" w:cs="Times New Roman"/>
          <w:sz w:val="20"/>
          <w:szCs w:val="20"/>
          <w:lang w:eastAsia="ar-SA"/>
        </w:rPr>
        <w:lastRenderedPageBreak/>
        <w:t>Нести</w:t>
      </w:r>
      <w:r w:rsidRPr="00BB4940">
        <w:rPr>
          <w:rFonts w:ascii="Times New Roman" w:eastAsia="SimSun" w:hAnsi="Times New Roman" w:cs="Times New Roman"/>
          <w:sz w:val="20"/>
          <w:szCs w:val="20"/>
          <w:lang w:eastAsia="ar-SA"/>
        </w:rPr>
        <w:t xml:space="preserve"> ответственность за несанкционированное использование информации о номерах телефонов пассажиров, только если в результате проверки спорного заказа будет установлено, что при подаче заказа в устной форме  не было звонка с указанных номеров телефонов пассажиров</w:t>
      </w:r>
      <w:r w:rsidR="0065216C">
        <w:rPr>
          <w:rFonts w:ascii="Times New Roman" w:eastAsia="SimSun" w:hAnsi="Times New Roman" w:cs="Times New Roman"/>
          <w:sz w:val="20"/>
          <w:szCs w:val="20"/>
          <w:lang w:eastAsia="ar-SA"/>
        </w:rPr>
        <w:t>.</w:t>
      </w:r>
    </w:p>
    <w:p w:rsidR="00BB4940" w:rsidRPr="00BB4940" w:rsidRDefault="00BB4940" w:rsidP="004727F6">
      <w:pPr>
        <w:numPr>
          <w:ilvl w:val="0"/>
          <w:numId w:val="8"/>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 xml:space="preserve"> ОБЯЗАННОСТИ ЗАКАЗЧИКА</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Пассажиры предоставляют необходимую информацию для оформления заявки с гарантированным запасом времени (на расстояние, пробки и т.д.), необходимого для подачи транспортного средства (см. п. 4.3.). При желании отменить заявку, пассажиры уведомляют об этом Исполнителя не менее чем за 15 минут до времени предоставления транспорта, если заявка была заказана на определенное время.</w:t>
      </w:r>
    </w:p>
    <w:p w:rsidR="00A60B98" w:rsidRDefault="00BB4940" w:rsidP="00A60B98">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 xml:space="preserve"> Учитывать число посадочных мест и объем грузового отделения в транспортном средстве.</w:t>
      </w:r>
    </w:p>
    <w:p w:rsidR="00BB4940" w:rsidRPr="00A60B98" w:rsidRDefault="00BB4940" w:rsidP="00A60B98">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A60B98">
        <w:rPr>
          <w:rFonts w:ascii="Times New Roman" w:eastAsia="SimSun" w:hAnsi="Times New Roman" w:cs="Times New Roman"/>
          <w:sz w:val="20"/>
          <w:szCs w:val="20"/>
          <w:lang w:eastAsia="ar-SA"/>
        </w:rPr>
        <w:t>При Заказе транспортного средства сообщать Исполнителю данные согласно п. 3.4. Договора.</w:t>
      </w:r>
      <w:ins w:id="0" w:author="user" w:date="2017-10-18T17:02:00Z">
        <w:r w:rsidRPr="00A60B98">
          <w:rPr>
            <w:rFonts w:ascii="Times New Roman" w:eastAsia="SimSun" w:hAnsi="Times New Roman" w:cs="Times New Roman"/>
            <w:sz w:val="20"/>
            <w:szCs w:val="20"/>
            <w:highlight w:val="green"/>
            <w:lang w:eastAsia="ar-SA"/>
          </w:rPr>
          <w:t xml:space="preserve"> </w:t>
        </w:r>
      </w:ins>
      <w:r w:rsidRPr="00A60B98">
        <w:rPr>
          <w:rFonts w:ascii="Times New Roman" w:eastAsia="SimSun" w:hAnsi="Times New Roman" w:cs="Times New Roman"/>
          <w:sz w:val="20"/>
          <w:szCs w:val="20"/>
          <w:lang w:eastAsia="ar-SA"/>
        </w:rPr>
        <w:t>Гарантировать, должное поведение всех пассажиров, их состояние при исполнении Заказа, должное поведение и состояние перевозимых животных, багажа их соответствие Заказу и транспорту.</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Использовать предоставленное транспортное средство строго по назначению.</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Соблюдать чистоту и порядок, на всем протяжении маршрута, в транспортном средстве.</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Оплачивать ожидание Перевозчика более 5 минут от времени извещения Исполнителем пассажира или на промежуточных остановках до конечного места назначения следования, или сразу с контрольного времени, если транспортное средство Перевозчика должно было прибыть на определенное время (</w:t>
      </w:r>
      <w:proofErr w:type="spellStart"/>
      <w:r w:rsidRPr="00BB4940">
        <w:rPr>
          <w:rFonts w:ascii="Times New Roman" w:eastAsia="SimSun" w:hAnsi="Times New Roman" w:cs="Times New Roman"/>
          <w:sz w:val="20"/>
          <w:szCs w:val="20"/>
          <w:lang w:eastAsia="ar-SA"/>
        </w:rPr>
        <w:t>чч.мм</w:t>
      </w:r>
      <w:proofErr w:type="spellEnd"/>
      <w:r w:rsidRPr="00BB4940">
        <w:rPr>
          <w:rFonts w:ascii="Times New Roman" w:eastAsia="SimSun" w:hAnsi="Times New Roman" w:cs="Times New Roman"/>
          <w:sz w:val="20"/>
          <w:szCs w:val="20"/>
          <w:lang w:eastAsia="ar-SA"/>
        </w:rPr>
        <w:t>.).</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Сообщать о забытых вещах в транспортных средствах Перевозчика Исполнителю по  телефону</w:t>
      </w:r>
      <w:r w:rsidR="00EC3232">
        <w:rPr>
          <w:rFonts w:ascii="Times New Roman" w:eastAsia="SimSun" w:hAnsi="Times New Roman" w:cs="Times New Roman"/>
          <w:sz w:val="20"/>
          <w:szCs w:val="20"/>
          <w:lang w:eastAsia="ar-SA"/>
        </w:rPr>
        <w:t>________________</w:t>
      </w:r>
      <w:r w:rsidRPr="00BB4940">
        <w:rPr>
          <w:rFonts w:ascii="Times New Roman" w:eastAsia="SimSun" w:hAnsi="Times New Roman" w:cs="Times New Roman"/>
          <w:sz w:val="20"/>
          <w:szCs w:val="20"/>
          <w:lang w:eastAsia="ar-SA"/>
        </w:rPr>
        <w:t>.</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После размещения Заказа следить за SMS-оповещением и/или входящими звонками от Исполнителя.</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Возместить Перевозчику стоимость минимальной поездки по установленным Исполнителем тарифам, в случае несоблюдения сроков уведомления Исполнителя об отказе от заявки, указанных в п.5.1. Договора.</w:t>
      </w:r>
    </w:p>
    <w:p w:rsidR="00BB4940" w:rsidRPr="00BB4940" w:rsidRDefault="00BB4940"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4"/>
          <w:szCs w:val="24"/>
          <w:lang w:eastAsia="ar-SA"/>
        </w:rPr>
      </w:pPr>
      <w:r w:rsidRPr="00BB4940">
        <w:rPr>
          <w:rFonts w:ascii="Times New Roman" w:eastAsia="SimSun" w:hAnsi="Times New Roman" w:cs="Times New Roman"/>
          <w:sz w:val="20"/>
          <w:szCs w:val="20"/>
          <w:lang w:eastAsia="ar-SA"/>
        </w:rPr>
        <w:t>Если отмена заявки происходит после того, как транспорт уже ожидает по ука</w:t>
      </w:r>
      <w:r w:rsidR="00A60B98">
        <w:rPr>
          <w:rFonts w:ascii="Times New Roman" w:eastAsia="SimSun" w:hAnsi="Times New Roman" w:cs="Times New Roman"/>
          <w:sz w:val="20"/>
          <w:szCs w:val="20"/>
          <w:lang w:eastAsia="ar-SA"/>
        </w:rPr>
        <w:t xml:space="preserve">занному адресу, </w:t>
      </w:r>
      <w:r w:rsidRPr="00BB4940">
        <w:rPr>
          <w:rFonts w:ascii="Times New Roman" w:eastAsia="SimSun" w:hAnsi="Times New Roman" w:cs="Times New Roman"/>
          <w:sz w:val="20"/>
          <w:szCs w:val="20"/>
          <w:lang w:eastAsia="ar-SA"/>
        </w:rPr>
        <w:t>оплатить время ожидания в соответствии с тарифами Исполнителя.</w:t>
      </w:r>
    </w:p>
    <w:p w:rsidR="00BB4940" w:rsidRPr="00BB4940" w:rsidRDefault="00A60B98"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О</w:t>
      </w:r>
      <w:r w:rsidR="00BB4940" w:rsidRPr="00BB4940">
        <w:rPr>
          <w:rFonts w:ascii="Times New Roman" w:eastAsia="SimSun" w:hAnsi="Times New Roman" w:cs="Times New Roman"/>
          <w:sz w:val="20"/>
          <w:szCs w:val="20"/>
          <w:lang w:eastAsia="ar-SA"/>
        </w:rPr>
        <w:t>существлять авансовую оплату услуг Исполнителя согласно условиям настоящего договора.</w:t>
      </w:r>
    </w:p>
    <w:p w:rsidR="00BB4940" w:rsidRPr="00BB4940" w:rsidRDefault="00A60B98" w:rsidP="004727F6">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П</w:t>
      </w:r>
      <w:r w:rsidR="00BB4940" w:rsidRPr="00BB4940">
        <w:rPr>
          <w:rFonts w:ascii="Times New Roman" w:eastAsia="SimSun" w:hAnsi="Times New Roman" w:cs="Times New Roman"/>
          <w:sz w:val="20"/>
          <w:szCs w:val="20"/>
          <w:lang w:eastAsia="ar-SA"/>
        </w:rPr>
        <w:t xml:space="preserve">редоставить Исполнителю номера телефонов пассажиров, с которых будут осуществляться заказы для их дальнейшей идентификации с Заказчиком. </w:t>
      </w:r>
    </w:p>
    <w:p w:rsidR="00BB4940" w:rsidRPr="00A60B98" w:rsidRDefault="00A60B98" w:rsidP="00A60B98">
      <w:pPr>
        <w:numPr>
          <w:ilvl w:val="1"/>
          <w:numId w:val="10"/>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 xml:space="preserve">Нести </w:t>
      </w:r>
      <w:r w:rsidR="00BB4940" w:rsidRPr="00BB4940">
        <w:rPr>
          <w:rFonts w:ascii="Times New Roman" w:eastAsia="SimSun" w:hAnsi="Times New Roman" w:cs="Times New Roman"/>
          <w:sz w:val="20"/>
          <w:szCs w:val="20"/>
          <w:lang w:eastAsia="ar-SA"/>
        </w:rPr>
        <w:t xml:space="preserve">ответственность за разглашение информации о  номерах телефонов,   посторонним лицам. </w:t>
      </w:r>
    </w:p>
    <w:p w:rsidR="00BB4940" w:rsidRPr="00BB4940" w:rsidRDefault="00BB4940" w:rsidP="004727F6">
      <w:pPr>
        <w:numPr>
          <w:ilvl w:val="0"/>
          <w:numId w:val="8"/>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СТОИМОСТЬ УСЛУГ И ОПЛАТА</w:t>
      </w:r>
    </w:p>
    <w:p w:rsidR="0065216C" w:rsidRDefault="0065216C"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 xml:space="preserve">Предельная сумма Договора составляет </w:t>
      </w:r>
      <w:proofErr w:type="spellStart"/>
      <w:proofErr w:type="gramStart"/>
      <w:r w:rsidRPr="0065216C">
        <w:rPr>
          <w:rFonts w:ascii="Times New Roman" w:eastAsia="SimSun" w:hAnsi="Times New Roman" w:cs="Times New Roman"/>
          <w:sz w:val="20"/>
          <w:szCs w:val="20"/>
          <w:lang w:eastAsia="ar-SA"/>
        </w:rPr>
        <w:t>составляет</w:t>
      </w:r>
      <w:proofErr w:type="spellEnd"/>
      <w:proofErr w:type="gramEnd"/>
      <w:r w:rsidR="00E82697">
        <w:rPr>
          <w:rFonts w:ascii="Times New Roman" w:eastAsia="SimSun" w:hAnsi="Times New Roman" w:cs="Times New Roman"/>
          <w:sz w:val="20"/>
          <w:szCs w:val="20"/>
          <w:lang w:eastAsia="ar-SA"/>
        </w:rPr>
        <w:t xml:space="preserve"> </w:t>
      </w:r>
      <w:r w:rsidRPr="0065216C">
        <w:rPr>
          <w:rFonts w:ascii="Times New Roman" w:eastAsia="SimSun" w:hAnsi="Times New Roman" w:cs="Times New Roman"/>
          <w:b/>
          <w:sz w:val="20"/>
          <w:szCs w:val="20"/>
          <w:lang w:eastAsia="ar-SA"/>
        </w:rPr>
        <w:t>_______</w:t>
      </w:r>
      <w:r w:rsidR="00E82697">
        <w:rPr>
          <w:rFonts w:ascii="Times New Roman" w:eastAsia="SimSun" w:hAnsi="Times New Roman" w:cs="Times New Roman"/>
          <w:b/>
          <w:sz w:val="20"/>
          <w:szCs w:val="20"/>
          <w:lang w:eastAsia="ar-SA"/>
        </w:rPr>
        <w:t>__________________</w:t>
      </w:r>
      <w:r w:rsidRPr="0065216C">
        <w:rPr>
          <w:rFonts w:ascii="Times New Roman" w:eastAsia="SimSun" w:hAnsi="Times New Roman" w:cs="Times New Roman"/>
          <w:sz w:val="20"/>
          <w:szCs w:val="20"/>
          <w:lang w:eastAsia="ar-SA"/>
        </w:rPr>
        <w:t xml:space="preserve"> (___________________) рублей, в том числе НДС (___%) или НДС не предусмотрен (если Исполнитель не является плательщиком НДС)</w:t>
      </w:r>
      <w:r w:rsidRPr="0065216C">
        <w:rPr>
          <w:rFonts w:ascii="Times New Roman" w:eastAsia="SimSun" w:hAnsi="Times New Roman" w:cs="Times New Roman"/>
          <w:bCs/>
          <w:sz w:val="20"/>
          <w:szCs w:val="20"/>
          <w:lang w:eastAsia="ar-SA"/>
        </w:rPr>
        <w:t>.</w:t>
      </w:r>
      <w:r w:rsidRPr="0065216C">
        <w:rPr>
          <w:rFonts w:ascii="Times New Roman" w:eastAsia="SimSun" w:hAnsi="Times New Roman" w:cs="Times New Roman"/>
          <w:b/>
          <w:sz w:val="20"/>
          <w:szCs w:val="20"/>
          <w:lang w:eastAsia="ar-SA"/>
        </w:rPr>
        <w:t xml:space="preserve"> </w:t>
      </w:r>
      <w:r w:rsidRPr="0065216C">
        <w:rPr>
          <w:rFonts w:ascii="Times New Roman" w:eastAsia="SimSun" w:hAnsi="Times New Roman" w:cs="Times New Roman"/>
          <w:sz w:val="20"/>
          <w:szCs w:val="20"/>
          <w:lang w:eastAsia="ar-SA"/>
        </w:rPr>
        <w:t xml:space="preserve">Фактическая сумма Договора определяется как общая стоимость оказанных Услуг согласно подписанным обеими </w:t>
      </w:r>
      <w:r>
        <w:rPr>
          <w:rFonts w:ascii="Times New Roman" w:eastAsia="SimSun" w:hAnsi="Times New Roman" w:cs="Times New Roman"/>
          <w:sz w:val="20"/>
          <w:szCs w:val="20"/>
          <w:lang w:eastAsia="ar-SA"/>
        </w:rPr>
        <w:t>Сторонами Актам.</w:t>
      </w:r>
    </w:p>
    <w:p w:rsidR="00BB4940" w:rsidRPr="00BB4940" w:rsidRDefault="00BB4940"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Заказчик оплачивает услуги Исполнителя в соответствии с тарифами Исполнителя из перечисленных авансом средств, в соответствии с условиями настоящего Договора. Расчет стоимости услуги </w:t>
      </w:r>
      <w:r w:rsidR="00A60B98">
        <w:rPr>
          <w:rFonts w:ascii="Times New Roman" w:eastAsia="SimSun" w:hAnsi="Times New Roman" w:cs="Times New Roman"/>
          <w:sz w:val="20"/>
          <w:szCs w:val="20"/>
          <w:lang w:eastAsia="ar-SA"/>
        </w:rPr>
        <w:t>определяется  согласно Тарифному плану</w:t>
      </w:r>
      <w:r w:rsidRPr="00BB4940">
        <w:rPr>
          <w:rFonts w:ascii="Times New Roman" w:eastAsia="SimSun" w:hAnsi="Times New Roman" w:cs="Times New Roman"/>
          <w:sz w:val="20"/>
          <w:szCs w:val="20"/>
          <w:lang w:eastAsia="ar-SA"/>
        </w:rPr>
        <w:t xml:space="preserve"> (Приложени</w:t>
      </w:r>
      <w:r w:rsidR="0065216C">
        <w:rPr>
          <w:rFonts w:ascii="Times New Roman" w:eastAsia="SimSun" w:hAnsi="Times New Roman" w:cs="Times New Roman"/>
          <w:sz w:val="20"/>
          <w:szCs w:val="20"/>
          <w:lang w:eastAsia="ar-SA"/>
        </w:rPr>
        <w:t>е № 1)</w:t>
      </w:r>
      <w:r w:rsidR="00A60B98">
        <w:rPr>
          <w:rFonts w:ascii="Times New Roman" w:eastAsia="SimSun" w:hAnsi="Times New Roman" w:cs="Times New Roman"/>
          <w:sz w:val="20"/>
          <w:szCs w:val="20"/>
          <w:lang w:eastAsia="ar-SA"/>
        </w:rPr>
        <w:t>.</w:t>
      </w:r>
    </w:p>
    <w:p w:rsidR="00BB4940" w:rsidRPr="00BB4940" w:rsidRDefault="00BB4940"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Списание средств с остатка авансовых платежей Заказчика производится исходя из суммы, рассчитанной в соответствии  с расчетом сто</w:t>
      </w:r>
      <w:r w:rsidR="0065216C">
        <w:rPr>
          <w:rFonts w:ascii="Times New Roman" w:eastAsia="SimSun" w:hAnsi="Times New Roman" w:cs="Times New Roman"/>
          <w:sz w:val="20"/>
          <w:szCs w:val="20"/>
          <w:lang w:eastAsia="ar-SA"/>
        </w:rPr>
        <w:t>имости услуги согласно тарифному плану (Приложение № 1)</w:t>
      </w:r>
      <w:r w:rsidRPr="00BB4940">
        <w:rPr>
          <w:rFonts w:ascii="Times New Roman" w:eastAsia="SimSun" w:hAnsi="Times New Roman" w:cs="Times New Roman"/>
          <w:sz w:val="20"/>
          <w:szCs w:val="20"/>
          <w:lang w:eastAsia="ar-SA"/>
        </w:rPr>
        <w:t xml:space="preserve">. </w:t>
      </w:r>
    </w:p>
    <w:p w:rsidR="00BB4940" w:rsidRPr="00BB4940" w:rsidRDefault="00BB4940"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В случае если в результате исполнения заявки Заказчика сумма остатка его авансовых платежей полностью исчерпывается или становится отрицательной, Исполнитель имеет право отказать в приеме Заказа в связи с недостаточностью средств. </w:t>
      </w:r>
    </w:p>
    <w:p w:rsidR="00BB4940" w:rsidRDefault="00BB4940"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Обязательства Заказчика по оплате услуг Исполнителя считаются выполненными с  момента зачисления денежных средств на расчетный счет Исполнителя.</w:t>
      </w:r>
    </w:p>
    <w:p w:rsidR="0065216C" w:rsidRPr="00BB4940" w:rsidRDefault="0065216C" w:rsidP="004727F6">
      <w:pPr>
        <w:numPr>
          <w:ilvl w:val="1"/>
          <w:numId w:val="11"/>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65216C">
        <w:rPr>
          <w:rFonts w:ascii="Times New Roman" w:eastAsia="SimSun" w:hAnsi="Times New Roman" w:cs="Times New Roman"/>
          <w:sz w:val="20"/>
          <w:szCs w:val="20"/>
          <w:lang w:eastAsia="ar-SA"/>
        </w:rPr>
        <w:t>В случаях неправомерного удержания Исполнителем денежных средств, уклонения от их возврата, иной просрочки в уплате подлежат уплате проценты на сумму долга (ст. 395 ГК РФ).</w:t>
      </w:r>
    </w:p>
    <w:p w:rsidR="00BB4940" w:rsidRPr="00BB4940" w:rsidRDefault="00BB4940" w:rsidP="004727F6">
      <w:pPr>
        <w:tabs>
          <w:tab w:val="num" w:pos="709"/>
          <w:tab w:val="left" w:pos="851"/>
        </w:tabs>
        <w:suppressAutoHyphens/>
        <w:spacing w:after="0" w:line="240" w:lineRule="auto"/>
        <w:ind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7.</w:t>
      </w:r>
      <w:r w:rsidRPr="00BB4940">
        <w:rPr>
          <w:rFonts w:ascii="Times New Roman" w:eastAsia="SimSun" w:hAnsi="Times New Roman" w:cs="Times New Roman"/>
          <w:sz w:val="20"/>
          <w:szCs w:val="20"/>
          <w:lang w:eastAsia="ar-SA"/>
        </w:rPr>
        <w:t xml:space="preserve">      </w:t>
      </w:r>
      <w:r w:rsidRPr="00BB4940">
        <w:rPr>
          <w:rFonts w:ascii="Times New Roman" w:eastAsia="SimSun" w:hAnsi="Times New Roman" w:cs="Times New Roman"/>
          <w:b/>
          <w:sz w:val="20"/>
          <w:szCs w:val="20"/>
          <w:lang w:eastAsia="ar-SA"/>
        </w:rPr>
        <w:t>СРОК ДЕЙСТВИЯ ДОГОВОРА, ОСНОВАНИЯ ДЛЯ ЕГО ПРЕКРАЩЕНИЯ</w:t>
      </w:r>
    </w:p>
    <w:p w:rsidR="00A60B98" w:rsidRDefault="00BB4940" w:rsidP="004727F6">
      <w:pPr>
        <w:numPr>
          <w:ilvl w:val="1"/>
          <w:numId w:val="12"/>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Договор вступает в силу с момента подписания его</w:t>
      </w:r>
      <w:r w:rsidR="00A60B98">
        <w:rPr>
          <w:rFonts w:ascii="Times New Roman" w:eastAsia="SimSun" w:hAnsi="Times New Roman" w:cs="Times New Roman"/>
          <w:sz w:val="20"/>
          <w:szCs w:val="20"/>
          <w:lang w:eastAsia="ar-SA"/>
        </w:rPr>
        <w:t xml:space="preserve"> сторонами и действует по 31 декабря 2021г</w:t>
      </w:r>
      <w:r w:rsidRPr="00BB4940">
        <w:rPr>
          <w:rFonts w:ascii="Times New Roman" w:eastAsia="SimSun" w:hAnsi="Times New Roman" w:cs="Times New Roman"/>
          <w:sz w:val="20"/>
          <w:szCs w:val="20"/>
          <w:lang w:eastAsia="ar-SA"/>
        </w:rPr>
        <w:t xml:space="preserve">. </w:t>
      </w:r>
    </w:p>
    <w:p w:rsidR="0065216C" w:rsidRDefault="0065216C" w:rsidP="004727F6">
      <w:pPr>
        <w:numPr>
          <w:ilvl w:val="1"/>
          <w:numId w:val="12"/>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65216C">
        <w:rPr>
          <w:rFonts w:ascii="Times New Roman" w:eastAsia="SimSun" w:hAnsi="Times New Roman" w:cs="Times New Roman"/>
          <w:sz w:val="20"/>
          <w:szCs w:val="20"/>
          <w:lang w:eastAsia="ar-SA"/>
        </w:rPr>
        <w:t>Настоящий Договор заключается без обязательства Заказчика выбрать (закупить) Услугу на</w:t>
      </w:r>
      <w:r w:rsidR="00C0360F">
        <w:rPr>
          <w:rFonts w:ascii="Times New Roman" w:eastAsia="SimSun" w:hAnsi="Times New Roman" w:cs="Times New Roman"/>
          <w:sz w:val="20"/>
          <w:szCs w:val="20"/>
          <w:lang w:eastAsia="ar-SA"/>
        </w:rPr>
        <w:t xml:space="preserve"> предельную</w:t>
      </w:r>
      <w:r w:rsidRPr="0065216C">
        <w:rPr>
          <w:rFonts w:ascii="Times New Roman" w:eastAsia="SimSun" w:hAnsi="Times New Roman" w:cs="Times New Roman"/>
          <w:sz w:val="20"/>
          <w:szCs w:val="20"/>
          <w:lang w:eastAsia="ar-SA"/>
        </w:rPr>
        <w:t xml:space="preserve"> сумму До</w:t>
      </w:r>
      <w:r w:rsidR="00C0360F">
        <w:rPr>
          <w:rFonts w:ascii="Times New Roman" w:eastAsia="SimSun" w:hAnsi="Times New Roman" w:cs="Times New Roman"/>
          <w:sz w:val="20"/>
          <w:szCs w:val="20"/>
          <w:lang w:eastAsia="ar-SA"/>
        </w:rPr>
        <w:t>говора, предусмотренную в п. 6</w:t>
      </w:r>
      <w:r w:rsidRPr="0065216C">
        <w:rPr>
          <w:rFonts w:ascii="Times New Roman" w:eastAsia="SimSun" w:hAnsi="Times New Roman" w:cs="Times New Roman"/>
          <w:sz w:val="20"/>
          <w:szCs w:val="20"/>
          <w:lang w:eastAsia="ar-SA"/>
        </w:rPr>
        <w:t>.1 Договора. При окончании срока действия Договора, если Заказчик не выберет указанную сумму, Договор считается прекратившим свое действие. Поскольку установленная по на</w:t>
      </w:r>
      <w:r w:rsidR="00C0360F">
        <w:rPr>
          <w:rFonts w:ascii="Times New Roman" w:eastAsia="SimSun" w:hAnsi="Times New Roman" w:cs="Times New Roman"/>
          <w:sz w:val="20"/>
          <w:szCs w:val="20"/>
          <w:lang w:eastAsia="ar-SA"/>
        </w:rPr>
        <w:t>стоящему Договору предельная</w:t>
      </w:r>
      <w:r w:rsidRPr="0065216C">
        <w:rPr>
          <w:rFonts w:ascii="Times New Roman" w:eastAsia="SimSun" w:hAnsi="Times New Roman" w:cs="Times New Roman"/>
          <w:sz w:val="20"/>
          <w:szCs w:val="20"/>
          <w:lang w:eastAsia="ar-SA"/>
        </w:rPr>
        <w:t xml:space="preserve"> сумма Договора не влечет обязанность Заказчику выбрать (закупит</w:t>
      </w:r>
      <w:r w:rsidR="00C0360F">
        <w:rPr>
          <w:rFonts w:ascii="Times New Roman" w:eastAsia="SimSun" w:hAnsi="Times New Roman" w:cs="Times New Roman"/>
          <w:sz w:val="20"/>
          <w:szCs w:val="20"/>
          <w:lang w:eastAsia="ar-SA"/>
        </w:rPr>
        <w:t>ь) Услугу на всю</w:t>
      </w:r>
      <w:r w:rsidRPr="0065216C">
        <w:rPr>
          <w:rFonts w:ascii="Times New Roman" w:eastAsia="SimSun" w:hAnsi="Times New Roman" w:cs="Times New Roman"/>
          <w:sz w:val="20"/>
          <w:szCs w:val="20"/>
          <w:lang w:eastAsia="ar-SA"/>
        </w:rPr>
        <w:t xml:space="preserve"> сумму, то если срок действия Договора истек, и оказание Услуг осуществлено на ст</w:t>
      </w:r>
      <w:r w:rsidR="00C0360F">
        <w:rPr>
          <w:rFonts w:ascii="Times New Roman" w:eastAsia="SimSun" w:hAnsi="Times New Roman" w:cs="Times New Roman"/>
          <w:sz w:val="20"/>
          <w:szCs w:val="20"/>
          <w:lang w:eastAsia="ar-SA"/>
        </w:rPr>
        <w:t>оимость, меньшую предельной</w:t>
      </w:r>
      <w:r w:rsidRPr="0065216C">
        <w:rPr>
          <w:rFonts w:ascii="Times New Roman" w:eastAsia="SimSun" w:hAnsi="Times New Roman" w:cs="Times New Roman"/>
          <w:sz w:val="20"/>
          <w:szCs w:val="20"/>
          <w:lang w:eastAsia="ar-SA"/>
        </w:rPr>
        <w:t xml:space="preserve"> суммы Договора, Исполнитель не вправе требовать от Заказчика каких-либо компенсаций, убытков, возмещений и прочих имущественных предоставлений.</w:t>
      </w:r>
    </w:p>
    <w:p w:rsidR="00BB4940" w:rsidRPr="00BB4940" w:rsidRDefault="00BB4940" w:rsidP="004727F6">
      <w:pPr>
        <w:numPr>
          <w:ilvl w:val="1"/>
          <w:numId w:val="12"/>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Заказчик вправе отказаться от исполнения Договора в одностороннем порядке при условии оплаты Исполнителю фактически исполненных им заявок, при этом Договор считается расторгнутым с момента выполнения Заказчиком своих обязательств по оплате услуг Исполнителя. </w:t>
      </w:r>
    </w:p>
    <w:p w:rsidR="00BB4940" w:rsidRPr="00BB4940" w:rsidRDefault="0065216C" w:rsidP="004727F6">
      <w:pPr>
        <w:tabs>
          <w:tab w:val="num" w:pos="709"/>
          <w:tab w:val="left" w:pos="851"/>
        </w:tabs>
        <w:suppressAutoHyphens/>
        <w:spacing w:after="0" w:line="240" w:lineRule="auto"/>
        <w:ind w:firstLine="11"/>
        <w:jc w:val="both"/>
        <w:rPr>
          <w:rFonts w:ascii="Times New Roman" w:eastAsia="SimSun" w:hAnsi="Times New Roman" w:cs="Times New Roman"/>
          <w:sz w:val="20"/>
          <w:szCs w:val="20"/>
          <w:lang w:eastAsia="ar-SA"/>
        </w:rPr>
      </w:pPr>
      <w:r>
        <w:rPr>
          <w:rFonts w:ascii="Times New Roman" w:eastAsia="SimSun" w:hAnsi="Times New Roman" w:cs="Times New Roman"/>
          <w:sz w:val="20"/>
          <w:szCs w:val="20"/>
          <w:lang w:eastAsia="ar-SA"/>
        </w:rPr>
        <w:t>7.3. В случае несогласия с изменением цены Договор считается расторгнутым после возврата Исполнителем Заказчику не использованного авансового платежа.</w:t>
      </w:r>
    </w:p>
    <w:p w:rsidR="00BB4940" w:rsidRPr="00BB4940" w:rsidRDefault="00BB4940" w:rsidP="004727F6">
      <w:pPr>
        <w:numPr>
          <w:ilvl w:val="0"/>
          <w:numId w:val="13"/>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ОБСТОЯТЕЛЬСТВА НЕПРЕОДОЛИМОЙ СИЛЫ</w:t>
      </w:r>
    </w:p>
    <w:p w:rsidR="00BB4940" w:rsidRPr="00BB4940" w:rsidRDefault="00BB4940" w:rsidP="004727F6">
      <w:pPr>
        <w:numPr>
          <w:ilvl w:val="1"/>
          <w:numId w:val="14"/>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proofErr w:type="gramStart"/>
      <w:r w:rsidRPr="00BB4940">
        <w:rPr>
          <w:rFonts w:ascii="Times New Roman" w:eastAsia="SimSun" w:hAnsi="Times New Roman" w:cs="Times New Roman"/>
          <w:sz w:val="20"/>
          <w:szCs w:val="20"/>
          <w:lang w:eastAsia="ar-SA"/>
        </w:rPr>
        <w:t xml:space="preserve">Стороны освобождаются от ответственности за неисполнение или ненадлежащее исполнение обязательств, вытекающих из Договора, если причиной неисполнения (ненадлежащего исполнения) являются чрезвычайные обстоятельства непреодолимой силы (стихийные бедствия, пожары, техногенные аварии и </w:t>
      </w:r>
      <w:r w:rsidRPr="00BB4940">
        <w:rPr>
          <w:rFonts w:ascii="Times New Roman" w:eastAsia="SimSun" w:hAnsi="Times New Roman" w:cs="Times New Roman"/>
          <w:sz w:val="20"/>
          <w:szCs w:val="20"/>
          <w:lang w:eastAsia="ar-SA"/>
        </w:rPr>
        <w:lastRenderedPageBreak/>
        <w:t>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неблагоприятные погодные условия или дорожная обстановка, нормативные акты органов государственной власти и местного самоуправления</w:t>
      </w:r>
      <w:proofErr w:type="gramEnd"/>
      <w:r w:rsidRPr="00BB4940">
        <w:rPr>
          <w:rFonts w:ascii="Times New Roman" w:eastAsia="SimSun" w:hAnsi="Times New Roman" w:cs="Times New Roman"/>
          <w:sz w:val="20"/>
          <w:szCs w:val="20"/>
          <w:lang w:eastAsia="ar-SA"/>
        </w:rPr>
        <w:t>, препятствующие исполнению Сторонами своих обязательств по Договору, и так далее), наступившие после заключения Договора.</w:t>
      </w:r>
    </w:p>
    <w:p w:rsidR="00BB4940" w:rsidRPr="00BB4940" w:rsidRDefault="00BB4940" w:rsidP="004727F6">
      <w:pPr>
        <w:numPr>
          <w:ilvl w:val="1"/>
          <w:numId w:val="14"/>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ею этих обязательств. Уведомление направляется по юридическому адресу, указанному в Договоре, любым доступным способом и заверяется компетентными Органами.</w:t>
      </w:r>
    </w:p>
    <w:p w:rsidR="00BB4940" w:rsidRPr="00BB4940" w:rsidRDefault="00BB4940" w:rsidP="004727F6">
      <w:pPr>
        <w:numPr>
          <w:ilvl w:val="1"/>
          <w:numId w:val="14"/>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Сторона Договора, просрочившая исполнение обязательства, не вправе ссылаться на обстоятельства, возникшие после наступления срока исполнения обязательства.</w:t>
      </w:r>
    </w:p>
    <w:p w:rsidR="00BB4940" w:rsidRPr="00BB4940" w:rsidRDefault="00BB4940" w:rsidP="004727F6">
      <w:pPr>
        <w:numPr>
          <w:ilvl w:val="1"/>
          <w:numId w:val="14"/>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В случае не уведомления другой Стороны о наступлении и прекращении обстоятельств непреодолимой силы, заинтересованная Сторона не вправе ссылаться на них как на основания для освобождения от ответственности, за исключением случая, когда наступление подобных обстоятель</w:t>
      </w:r>
      <w:proofErr w:type="gramStart"/>
      <w:r w:rsidRPr="00BB4940">
        <w:rPr>
          <w:rFonts w:ascii="Times New Roman" w:eastAsia="SimSun" w:hAnsi="Times New Roman" w:cs="Times New Roman"/>
          <w:sz w:val="20"/>
          <w:szCs w:val="20"/>
          <w:lang w:eastAsia="ar-SA"/>
        </w:rPr>
        <w:t>ств пр</w:t>
      </w:r>
      <w:proofErr w:type="gramEnd"/>
      <w:r w:rsidRPr="00BB4940">
        <w:rPr>
          <w:rFonts w:ascii="Times New Roman" w:eastAsia="SimSun" w:hAnsi="Times New Roman" w:cs="Times New Roman"/>
          <w:sz w:val="20"/>
          <w:szCs w:val="20"/>
          <w:lang w:eastAsia="ar-SA"/>
        </w:rPr>
        <w:t>епятствует также и уведомлению.</w:t>
      </w:r>
    </w:p>
    <w:p w:rsidR="00BB4940" w:rsidRPr="00BB4940" w:rsidRDefault="00BB4940" w:rsidP="004727F6">
      <w:pPr>
        <w:numPr>
          <w:ilvl w:val="1"/>
          <w:numId w:val="14"/>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При наступлении обстоятельств непреодолимой силы срок исполнения обязательств по настоящему Договору отодвигается соразмерно времени, в течение которого продолжают действовать такие обстоятельства, без возмещения каких-либо убытков.</w:t>
      </w:r>
    </w:p>
    <w:p w:rsidR="00BB4940" w:rsidRPr="00BB4940" w:rsidRDefault="00BB4940" w:rsidP="004727F6">
      <w:pPr>
        <w:numPr>
          <w:ilvl w:val="0"/>
          <w:numId w:val="13"/>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УРЕГУЛИРОВАНИЕ СПОРОВ</w:t>
      </w:r>
    </w:p>
    <w:p w:rsidR="00BB4940" w:rsidRPr="00BB4940" w:rsidRDefault="00BB4940" w:rsidP="004727F6">
      <w:pPr>
        <w:numPr>
          <w:ilvl w:val="1"/>
          <w:numId w:val="1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 Все споры и разногласия, которые могут возникнуть между Заказчиком и Исполнителем по вопросам, не нашедшим своего отражения в тексте настоящего Договора, будут разрешаться путем переговоров.</w:t>
      </w:r>
    </w:p>
    <w:p w:rsidR="00BB4940" w:rsidRPr="00BB4940" w:rsidRDefault="00BB4940" w:rsidP="004727F6">
      <w:pPr>
        <w:numPr>
          <w:ilvl w:val="1"/>
          <w:numId w:val="15"/>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 xml:space="preserve"> При невозможности урегулирования спорных вопросов в процессе переговоров в соответствии с п. 9.1 настоящего раздела Договора, споры рассматриваются в Арбитражном суде Самарской области.</w:t>
      </w:r>
    </w:p>
    <w:p w:rsidR="00BB4940" w:rsidRPr="00BB4940" w:rsidRDefault="00BB4940" w:rsidP="004727F6">
      <w:pPr>
        <w:numPr>
          <w:ilvl w:val="0"/>
          <w:numId w:val="13"/>
        </w:numPr>
        <w:tabs>
          <w:tab w:val="num" w:pos="709"/>
          <w:tab w:val="left" w:pos="851"/>
        </w:tabs>
        <w:suppressAutoHyphens/>
        <w:spacing w:after="0" w:line="240" w:lineRule="auto"/>
        <w:ind w:left="0" w:firstLine="11"/>
        <w:jc w:val="center"/>
        <w:rPr>
          <w:rFonts w:ascii="Times New Roman" w:eastAsia="SimSun" w:hAnsi="Times New Roman" w:cs="Times New Roman"/>
          <w:b/>
          <w:sz w:val="20"/>
          <w:szCs w:val="20"/>
          <w:lang w:eastAsia="ar-SA"/>
        </w:rPr>
      </w:pPr>
      <w:r w:rsidRPr="00BB4940">
        <w:rPr>
          <w:rFonts w:ascii="Times New Roman" w:eastAsia="SimSun" w:hAnsi="Times New Roman" w:cs="Times New Roman"/>
          <w:b/>
          <w:sz w:val="20"/>
          <w:szCs w:val="20"/>
          <w:lang w:eastAsia="ar-SA"/>
        </w:rPr>
        <w:t>ПРОЧИЕ УСЛОВИЯ</w:t>
      </w:r>
    </w:p>
    <w:p w:rsidR="00BB4940" w:rsidRPr="00BB4940" w:rsidRDefault="00BB4940" w:rsidP="004727F6">
      <w:pPr>
        <w:numPr>
          <w:ilvl w:val="1"/>
          <w:numId w:val="16"/>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Ответственность Исполнителя по исполнению каждой конкретной заявки ограничена суммой стоимости исполнения этой заявки.</w:t>
      </w:r>
    </w:p>
    <w:p w:rsidR="00BB4940" w:rsidRPr="00BB4940" w:rsidRDefault="00BB4940" w:rsidP="004727F6">
      <w:pPr>
        <w:numPr>
          <w:ilvl w:val="1"/>
          <w:numId w:val="16"/>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Заказчик самостоятельно несет ответственность за надлежащее планирование времени заявок, с учетом возможного времени в пути. Исполнитель не несет ответственности за любые убытки, прямые или косвенные, связанные с ненадлежащим планированием длительности маршрута Заказчиком.</w:t>
      </w:r>
    </w:p>
    <w:p w:rsidR="00BB4940" w:rsidRPr="00BB4940" w:rsidRDefault="00BB4940" w:rsidP="004727F6">
      <w:pPr>
        <w:numPr>
          <w:ilvl w:val="1"/>
          <w:numId w:val="16"/>
        </w:numPr>
        <w:tabs>
          <w:tab w:val="num" w:pos="709"/>
          <w:tab w:val="left" w:pos="851"/>
        </w:tabs>
        <w:suppressAutoHyphens/>
        <w:spacing w:after="0" w:line="240" w:lineRule="auto"/>
        <w:ind w:left="0" w:firstLine="11"/>
        <w:jc w:val="both"/>
        <w:rPr>
          <w:rFonts w:ascii="Times New Roman" w:eastAsia="SimSun" w:hAnsi="Times New Roman" w:cs="Times New Roman"/>
          <w:sz w:val="20"/>
          <w:szCs w:val="20"/>
          <w:lang w:eastAsia="ar-SA"/>
        </w:rPr>
      </w:pPr>
      <w:r w:rsidRPr="00BB4940">
        <w:rPr>
          <w:rFonts w:ascii="Times New Roman" w:eastAsia="SimSun" w:hAnsi="Times New Roman" w:cs="Times New Roman"/>
          <w:sz w:val="20"/>
          <w:szCs w:val="20"/>
          <w:lang w:eastAsia="ar-SA"/>
        </w:rPr>
        <w:t>Все приложения к Договору являются его неотъемлемой частью.</w:t>
      </w:r>
    </w:p>
    <w:p w:rsidR="00BB4940" w:rsidRDefault="00BB4940" w:rsidP="00BB4940">
      <w:pPr>
        <w:numPr>
          <w:ilvl w:val="0"/>
          <w:numId w:val="16"/>
        </w:numPr>
        <w:suppressAutoHyphens/>
        <w:spacing w:after="0" w:line="240" w:lineRule="auto"/>
        <w:jc w:val="center"/>
        <w:rPr>
          <w:rFonts w:ascii="Times New Roman" w:eastAsia="Times New Roman" w:hAnsi="Times New Roman" w:cs="Times New Roman"/>
          <w:b/>
          <w:snapToGrid w:val="0"/>
          <w:sz w:val="20"/>
          <w:szCs w:val="20"/>
          <w:lang w:eastAsia="ru-RU"/>
        </w:rPr>
      </w:pPr>
      <w:r w:rsidRPr="00BB4940">
        <w:rPr>
          <w:rFonts w:ascii="Times New Roman" w:eastAsia="Times New Roman" w:hAnsi="Times New Roman" w:cs="Times New Roman"/>
          <w:b/>
          <w:snapToGrid w:val="0"/>
          <w:sz w:val="20"/>
          <w:szCs w:val="20"/>
          <w:lang w:eastAsia="ru-RU"/>
        </w:rPr>
        <w:t>ЮРИДИЧЕСКИЕ АДРЕС</w:t>
      </w:r>
      <w:r w:rsidR="00C0360F">
        <w:rPr>
          <w:rFonts w:ascii="Times New Roman" w:eastAsia="Times New Roman" w:hAnsi="Times New Roman" w:cs="Times New Roman"/>
          <w:b/>
          <w:snapToGrid w:val="0"/>
          <w:sz w:val="20"/>
          <w:szCs w:val="20"/>
          <w:lang w:eastAsia="ru-RU"/>
        </w:rPr>
        <w:t>А И БАНКОВСКИЕ РЕКВИЗИТЫ СТОРОН</w:t>
      </w:r>
    </w:p>
    <w:tbl>
      <w:tblPr>
        <w:tblW w:w="0" w:type="auto"/>
        <w:tblInd w:w="108" w:type="dxa"/>
        <w:tblLayout w:type="fixed"/>
        <w:tblLook w:val="0000" w:firstRow="0" w:lastRow="0" w:firstColumn="0" w:lastColumn="0" w:noHBand="0" w:noVBand="0"/>
      </w:tblPr>
      <w:tblGrid>
        <w:gridCol w:w="5245"/>
        <w:gridCol w:w="4885"/>
      </w:tblGrid>
      <w:tr w:rsidR="00C0360F" w:rsidRPr="00C0360F" w:rsidTr="00DF2BC3">
        <w:trPr>
          <w:trHeight w:val="283"/>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pacing w:after="0" w:line="240" w:lineRule="auto"/>
              <w:jc w:val="both"/>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sz w:val="20"/>
                <w:szCs w:val="20"/>
                <w:lang w:eastAsia="zh-CN"/>
              </w:rPr>
              <w:t>Исполнитель:</w:t>
            </w: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suppressAutoHyphens/>
              <w:spacing w:after="0" w:line="240" w:lineRule="auto"/>
              <w:jc w:val="both"/>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bCs/>
                <w:sz w:val="20"/>
                <w:szCs w:val="20"/>
                <w:lang w:eastAsia="zh-CN"/>
              </w:rPr>
              <w:t>Заказчик:</w:t>
            </w:r>
          </w:p>
        </w:tc>
      </w:tr>
      <w:tr w:rsidR="00C0360F" w:rsidRPr="00C0360F" w:rsidTr="00DF2BC3">
        <w:trPr>
          <w:trHeight w:val="549"/>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b/>
                <w:bCs/>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bCs/>
                <w:sz w:val="20"/>
                <w:szCs w:val="20"/>
                <w:lang w:eastAsia="zh-CN"/>
              </w:rPr>
              <w:t>Полное фирменное наименование:</w:t>
            </w:r>
          </w:p>
          <w:p w:rsidR="00C0360F" w:rsidRPr="00C0360F" w:rsidRDefault="00C0360F" w:rsidP="00C0360F">
            <w:pPr>
              <w:widowControl w:val="0"/>
              <w:suppressAutoHyphens/>
              <w:snapToGrid w:val="0"/>
              <w:spacing w:after="0" w:line="240" w:lineRule="auto"/>
              <w:ind w:right="72"/>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sz w:val="20"/>
                <w:szCs w:val="20"/>
                <w:lang w:eastAsia="zh-CN"/>
              </w:rPr>
              <w:t>Общество с ограниченной ответственностью «Волжские коммунальные системы»</w:t>
            </w:r>
          </w:p>
        </w:tc>
      </w:tr>
      <w:tr w:rsidR="00C0360F" w:rsidRPr="00C0360F" w:rsidTr="00DF2BC3">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 xml:space="preserve">ИНН: </w:t>
            </w:r>
            <w:r w:rsidRPr="00C0360F">
              <w:rPr>
                <w:rFonts w:ascii="Times New Roman" w:eastAsia="SimSun" w:hAnsi="Times New Roman" w:cs="Times New Roman"/>
                <w:kern w:val="2"/>
                <w:sz w:val="20"/>
                <w:szCs w:val="20"/>
                <w:lang w:eastAsia="zh-CN" w:bidi="hi-IN"/>
              </w:rPr>
              <w:t>6312101799</w:t>
            </w:r>
          </w:p>
        </w:tc>
      </w:tr>
      <w:tr w:rsidR="00C0360F" w:rsidRPr="00C0360F" w:rsidTr="00DF2BC3">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КПП:</w:t>
            </w:r>
            <w:r w:rsidRPr="00C0360F">
              <w:rPr>
                <w:rFonts w:ascii="Times New Roman" w:eastAsia="SimSun" w:hAnsi="Times New Roman" w:cs="Times New Roman"/>
                <w:kern w:val="2"/>
                <w:sz w:val="20"/>
                <w:szCs w:val="20"/>
                <w:lang w:eastAsia="zh-CN" w:bidi="hi-IN"/>
              </w:rPr>
              <w:t xml:space="preserve"> 632401001</w:t>
            </w:r>
          </w:p>
        </w:tc>
      </w:tr>
      <w:tr w:rsidR="00C0360F" w:rsidRPr="00C0360F" w:rsidTr="00DF2BC3">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kern w:val="2"/>
                <w:sz w:val="20"/>
                <w:szCs w:val="20"/>
                <w:lang w:eastAsia="zh-CN" w:bidi="hi-IN"/>
              </w:rPr>
              <w:t>ОГРН:</w:t>
            </w:r>
            <w:r w:rsidRPr="00C0360F">
              <w:rPr>
                <w:rFonts w:ascii="Times New Roman" w:eastAsia="SimSun" w:hAnsi="Times New Roman" w:cs="Times New Roman"/>
                <w:kern w:val="2"/>
                <w:sz w:val="20"/>
                <w:szCs w:val="20"/>
                <w:lang w:eastAsia="zh-CN" w:bidi="hi-IN"/>
              </w:rPr>
              <w:t xml:space="preserve"> 1106312008065</w:t>
            </w:r>
          </w:p>
        </w:tc>
      </w:tr>
      <w:tr w:rsidR="00C0360F" w:rsidRPr="00C0360F" w:rsidTr="00DF2BC3">
        <w:trPr>
          <w:trHeight w:val="405"/>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kern w:val="2"/>
                <w:sz w:val="20"/>
                <w:szCs w:val="20"/>
                <w:lang w:eastAsia="zh-CN" w:bidi="hi-IN"/>
              </w:rPr>
              <w:t>Место нахождения:</w:t>
            </w:r>
            <w:r w:rsidRPr="00C0360F">
              <w:rPr>
                <w:rFonts w:ascii="Times New Roman" w:eastAsia="SimSun" w:hAnsi="Times New Roman" w:cs="Times New Roman"/>
                <w:kern w:val="2"/>
                <w:sz w:val="20"/>
                <w:szCs w:val="20"/>
                <w:lang w:eastAsia="zh-CN" w:bidi="hi-IN"/>
              </w:rPr>
              <w:t xml:space="preserve">  445007, РФ, Самарская обл., </w:t>
            </w:r>
            <w:proofErr w:type="spellStart"/>
            <w:r w:rsidRPr="00C0360F">
              <w:rPr>
                <w:rFonts w:ascii="Times New Roman" w:eastAsia="SimSun" w:hAnsi="Times New Roman" w:cs="Times New Roman"/>
                <w:kern w:val="2"/>
                <w:sz w:val="20"/>
                <w:szCs w:val="20"/>
                <w:lang w:eastAsia="zh-CN" w:bidi="hi-IN"/>
              </w:rPr>
              <w:t>г.о</w:t>
            </w:r>
            <w:proofErr w:type="spellEnd"/>
            <w:r w:rsidRPr="00C0360F">
              <w:rPr>
                <w:rFonts w:ascii="Times New Roman" w:eastAsia="SimSun" w:hAnsi="Times New Roman" w:cs="Times New Roman"/>
                <w:kern w:val="2"/>
                <w:sz w:val="20"/>
                <w:szCs w:val="20"/>
                <w:lang w:eastAsia="zh-CN" w:bidi="hi-IN"/>
              </w:rPr>
              <w:t xml:space="preserve">. Тольятти, б-р 50 лет Октября, 50  </w:t>
            </w:r>
          </w:p>
        </w:tc>
      </w:tr>
      <w:tr w:rsidR="00C0360F" w:rsidRPr="00C0360F" w:rsidTr="00DF2BC3">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Адрес для корреспонденции в Российской Федерации (с индексом):</w:t>
            </w:r>
            <w:r w:rsidRPr="00C0360F">
              <w:rPr>
                <w:rFonts w:ascii="Times New Roman" w:eastAsia="SimSun" w:hAnsi="Times New Roman" w:cs="Times New Roman"/>
                <w:kern w:val="2"/>
                <w:sz w:val="20"/>
                <w:szCs w:val="20"/>
                <w:lang w:eastAsia="zh-CN" w:bidi="hi-IN"/>
              </w:rPr>
              <w:t xml:space="preserve">    445007, РФ, Самарская обл., </w:t>
            </w:r>
            <w:proofErr w:type="spellStart"/>
            <w:r w:rsidRPr="00C0360F">
              <w:rPr>
                <w:rFonts w:ascii="Times New Roman" w:eastAsia="SimSun" w:hAnsi="Times New Roman" w:cs="Times New Roman"/>
                <w:kern w:val="2"/>
                <w:sz w:val="20"/>
                <w:szCs w:val="20"/>
                <w:lang w:eastAsia="zh-CN" w:bidi="hi-IN"/>
              </w:rPr>
              <w:t>г.о</w:t>
            </w:r>
            <w:proofErr w:type="spellEnd"/>
            <w:r w:rsidRPr="00C0360F">
              <w:rPr>
                <w:rFonts w:ascii="Times New Roman" w:eastAsia="SimSun" w:hAnsi="Times New Roman" w:cs="Times New Roman"/>
                <w:kern w:val="2"/>
                <w:sz w:val="20"/>
                <w:szCs w:val="20"/>
                <w:lang w:eastAsia="zh-CN" w:bidi="hi-IN"/>
              </w:rPr>
              <w:t>. Тольятти, б-р 50 лет Октября, 50</w:t>
            </w:r>
          </w:p>
        </w:tc>
      </w:tr>
      <w:tr w:rsidR="00C0360F" w:rsidRPr="00C0360F" w:rsidTr="00DF2BC3">
        <w:trPr>
          <w:trHeight w:val="367"/>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ind w:right="72"/>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 xml:space="preserve">Электронная почта:  </w:t>
            </w:r>
            <w:r w:rsidRPr="00C0360F">
              <w:rPr>
                <w:rFonts w:ascii="Times New Roman" w:eastAsia="SimSun" w:hAnsi="Times New Roman" w:cs="Times New Roman"/>
                <w:kern w:val="2"/>
                <w:sz w:val="20"/>
                <w:szCs w:val="20"/>
                <w:lang w:eastAsia="zh-CN" w:bidi="hi-IN"/>
              </w:rPr>
              <w:t xml:space="preserve"> </w:t>
            </w:r>
            <w:r w:rsidRPr="00C0360F">
              <w:rPr>
                <w:rFonts w:ascii="Times New Roman" w:eastAsia="SimSun" w:hAnsi="Times New Roman" w:cs="Times New Roman"/>
                <w:kern w:val="2"/>
                <w:sz w:val="20"/>
                <w:szCs w:val="20"/>
                <w:lang w:val="en-US" w:eastAsia="zh-CN" w:bidi="hi-IN"/>
              </w:rPr>
              <w:t>info</w:t>
            </w:r>
            <w:r w:rsidRPr="00C0360F">
              <w:rPr>
                <w:rFonts w:ascii="Times New Roman" w:eastAsia="SimSun" w:hAnsi="Times New Roman" w:cs="Times New Roman"/>
                <w:kern w:val="2"/>
                <w:sz w:val="20"/>
                <w:szCs w:val="20"/>
                <w:lang w:eastAsia="zh-CN" w:bidi="hi-IN"/>
              </w:rPr>
              <w:t>@</w:t>
            </w:r>
            <w:proofErr w:type="spellStart"/>
            <w:r w:rsidRPr="00C0360F">
              <w:rPr>
                <w:rFonts w:ascii="Times New Roman" w:eastAsia="SimSun" w:hAnsi="Times New Roman" w:cs="Times New Roman"/>
                <w:kern w:val="2"/>
                <w:sz w:val="20"/>
                <w:szCs w:val="20"/>
                <w:lang w:val="en-US" w:eastAsia="zh-CN" w:bidi="hi-IN"/>
              </w:rPr>
              <w:t>volcomsys</w:t>
            </w:r>
            <w:proofErr w:type="spellEnd"/>
            <w:r w:rsidRPr="00C0360F">
              <w:rPr>
                <w:rFonts w:ascii="Times New Roman" w:eastAsia="SimSun" w:hAnsi="Times New Roman" w:cs="Times New Roman"/>
                <w:kern w:val="2"/>
                <w:sz w:val="20"/>
                <w:szCs w:val="20"/>
                <w:lang w:eastAsia="zh-CN" w:bidi="hi-IN"/>
              </w:rPr>
              <w:t>.</w:t>
            </w:r>
            <w:proofErr w:type="spellStart"/>
            <w:r w:rsidRPr="00C0360F">
              <w:rPr>
                <w:rFonts w:ascii="Times New Roman" w:eastAsia="SimSun" w:hAnsi="Times New Roman" w:cs="Times New Roman"/>
                <w:kern w:val="2"/>
                <w:sz w:val="20"/>
                <w:szCs w:val="20"/>
                <w:lang w:val="en-US" w:eastAsia="zh-CN" w:bidi="hi-IN"/>
              </w:rPr>
              <w:t>ru</w:t>
            </w:r>
            <w:proofErr w:type="spellEnd"/>
          </w:p>
        </w:tc>
      </w:tr>
      <w:tr w:rsidR="00C0360F" w:rsidRPr="00C0360F" w:rsidTr="00DF2BC3">
        <w:trPr>
          <w:trHeight w:val="426"/>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 xml:space="preserve">Тел. (с кодом): </w:t>
            </w:r>
            <w:r w:rsidRPr="00C0360F">
              <w:rPr>
                <w:rFonts w:ascii="Times New Roman" w:eastAsia="SimSun" w:hAnsi="Times New Roman" w:cs="Times New Roman"/>
                <w:kern w:val="2"/>
                <w:sz w:val="20"/>
                <w:szCs w:val="20"/>
                <w:lang w:eastAsia="zh-CN" w:bidi="hi-IN"/>
              </w:rPr>
              <w:t>(8482) 79-03-70</w:t>
            </w:r>
          </w:p>
        </w:tc>
      </w:tr>
      <w:tr w:rsidR="00C0360F" w:rsidRPr="00C0360F" w:rsidTr="00DF2BC3">
        <w:trPr>
          <w:trHeight w:val="434"/>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napToGrid w:val="0"/>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b/>
                <w:bCs/>
                <w:kern w:val="2"/>
                <w:sz w:val="20"/>
                <w:szCs w:val="20"/>
                <w:lang w:eastAsia="zh-CN" w:bidi="hi-IN"/>
              </w:rPr>
              <w:t xml:space="preserve">Факс (с кодом): </w:t>
            </w:r>
            <w:r w:rsidRPr="00C0360F">
              <w:rPr>
                <w:rFonts w:ascii="Times New Roman" w:eastAsia="SimSun" w:hAnsi="Times New Roman" w:cs="Times New Roman"/>
                <w:kern w:val="2"/>
                <w:sz w:val="20"/>
                <w:szCs w:val="20"/>
                <w:lang w:eastAsia="zh-CN" w:bidi="hi-IN"/>
              </w:rPr>
              <w:t>(8482) 55-13-67</w:t>
            </w:r>
          </w:p>
        </w:tc>
      </w:tr>
      <w:tr w:rsidR="00C0360F" w:rsidRPr="00C0360F" w:rsidTr="00DF2BC3">
        <w:trPr>
          <w:cantSplit/>
          <w:trHeight w:val="1543"/>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widowControl w:val="0"/>
              <w:suppressAutoHyphens/>
              <w:snapToGrid w:val="0"/>
              <w:spacing w:after="0" w:line="240" w:lineRule="auto"/>
              <w:textAlignment w:val="baseline"/>
              <w:rPr>
                <w:rFonts w:ascii="Times New Roman" w:eastAsia="SimSun" w:hAnsi="Times New Roman" w:cs="Times New Roman"/>
                <w:color w:val="000000"/>
                <w:kern w:val="2"/>
                <w:sz w:val="20"/>
                <w:szCs w:val="20"/>
                <w:lang w:eastAsia="zh-CN" w:bidi="hi-IN"/>
              </w:rPr>
            </w:pPr>
            <w:r w:rsidRPr="00C0360F">
              <w:rPr>
                <w:rFonts w:ascii="Times New Roman" w:eastAsia="SimSun" w:hAnsi="Times New Roman" w:cs="Times New Roman"/>
                <w:b/>
                <w:bCs/>
                <w:kern w:val="2"/>
                <w:sz w:val="20"/>
                <w:szCs w:val="20"/>
                <w:lang w:eastAsia="zh-CN" w:bidi="hi-IN"/>
              </w:rPr>
              <w:t>Банковские реквизиты:</w:t>
            </w:r>
            <w:r w:rsidRPr="00C0360F">
              <w:rPr>
                <w:rFonts w:ascii="Times New Roman" w:eastAsia="SimSun" w:hAnsi="Times New Roman" w:cs="Times New Roman"/>
                <w:kern w:val="2"/>
                <w:sz w:val="20"/>
                <w:szCs w:val="20"/>
                <w:lang w:eastAsia="zh-CN" w:bidi="hi-IN"/>
              </w:rPr>
              <w:t xml:space="preserve"> </w:t>
            </w:r>
          </w:p>
          <w:p w:rsidR="00C0360F" w:rsidRPr="00C0360F" w:rsidRDefault="00C0360F" w:rsidP="00C0360F">
            <w:pPr>
              <w:widowControl w:val="0"/>
              <w:suppressAutoHyphens/>
              <w:spacing w:after="0" w:line="240" w:lineRule="auto"/>
              <w:jc w:val="both"/>
              <w:textAlignment w:val="baseline"/>
              <w:rPr>
                <w:rFonts w:ascii="Times New Roman" w:eastAsia="SimSun" w:hAnsi="Times New Roman" w:cs="Times New Roman"/>
                <w:color w:val="000000"/>
                <w:kern w:val="2"/>
                <w:sz w:val="20"/>
                <w:szCs w:val="20"/>
                <w:lang w:eastAsia="zh-CN" w:bidi="hi-IN"/>
              </w:rPr>
            </w:pPr>
            <w:r w:rsidRPr="00C0360F">
              <w:rPr>
                <w:rFonts w:ascii="Times New Roman" w:eastAsia="SimSun" w:hAnsi="Times New Roman" w:cs="Times New Roman"/>
                <w:color w:val="000000"/>
                <w:kern w:val="2"/>
                <w:sz w:val="20"/>
                <w:szCs w:val="20"/>
                <w:lang w:eastAsia="zh-CN" w:bidi="hi-IN"/>
              </w:rPr>
              <w:t>Расчетный счет N 40702810554060004898</w:t>
            </w:r>
          </w:p>
          <w:p w:rsidR="00C0360F" w:rsidRPr="00C0360F" w:rsidRDefault="00C0360F" w:rsidP="00C0360F">
            <w:pPr>
              <w:widowControl w:val="0"/>
              <w:suppressAutoHyphens/>
              <w:spacing w:after="0" w:line="240" w:lineRule="auto"/>
              <w:jc w:val="both"/>
              <w:textAlignment w:val="baseline"/>
              <w:rPr>
                <w:rFonts w:ascii="Times New Roman" w:eastAsia="SimSun" w:hAnsi="Times New Roman" w:cs="Times New Roman"/>
                <w:kern w:val="2"/>
                <w:sz w:val="20"/>
                <w:szCs w:val="20"/>
                <w:lang w:eastAsia="zh-CN" w:bidi="hi-IN"/>
              </w:rPr>
            </w:pPr>
            <w:r w:rsidRPr="00C0360F">
              <w:rPr>
                <w:rFonts w:ascii="Times New Roman" w:eastAsia="SimSun" w:hAnsi="Times New Roman" w:cs="Times New Roman"/>
                <w:color w:val="000000"/>
                <w:kern w:val="2"/>
                <w:sz w:val="20"/>
                <w:szCs w:val="20"/>
                <w:lang w:eastAsia="zh-CN" w:bidi="hi-IN"/>
              </w:rPr>
              <w:t xml:space="preserve">в </w:t>
            </w:r>
            <w:r w:rsidRPr="00C0360F">
              <w:rPr>
                <w:rFonts w:ascii="Times New Roman" w:eastAsia="SimSun" w:hAnsi="Times New Roman" w:cs="Times New Roman"/>
                <w:kern w:val="2"/>
                <w:sz w:val="20"/>
                <w:szCs w:val="20"/>
                <w:lang w:eastAsia="zh-CN" w:bidi="hi-IN"/>
              </w:rPr>
              <w:t xml:space="preserve">Поволжский банк ПАО «СБЕРБАНК» </w:t>
            </w:r>
          </w:p>
          <w:p w:rsidR="00C0360F" w:rsidRPr="00C0360F" w:rsidRDefault="00C0360F" w:rsidP="00C0360F">
            <w:pPr>
              <w:widowControl w:val="0"/>
              <w:suppressAutoHyphens/>
              <w:spacing w:after="0" w:line="240" w:lineRule="auto"/>
              <w:jc w:val="both"/>
              <w:textAlignment w:val="baseline"/>
              <w:rPr>
                <w:rFonts w:ascii="Times New Roman" w:eastAsia="SimSun" w:hAnsi="Times New Roman" w:cs="Times New Roman"/>
                <w:color w:val="000000"/>
                <w:kern w:val="2"/>
                <w:sz w:val="20"/>
                <w:szCs w:val="20"/>
                <w:lang w:eastAsia="zh-CN" w:bidi="hi-IN"/>
              </w:rPr>
            </w:pPr>
            <w:r w:rsidRPr="00C0360F">
              <w:rPr>
                <w:rFonts w:ascii="Times New Roman" w:eastAsia="SimSun" w:hAnsi="Times New Roman" w:cs="Times New Roman"/>
                <w:kern w:val="2"/>
                <w:sz w:val="20"/>
                <w:szCs w:val="20"/>
                <w:lang w:eastAsia="zh-CN" w:bidi="hi-IN"/>
              </w:rPr>
              <w:t xml:space="preserve">г. </w:t>
            </w:r>
            <w:r w:rsidRPr="00C0360F">
              <w:rPr>
                <w:rFonts w:ascii="Times New Roman" w:eastAsia="SimSun" w:hAnsi="Times New Roman" w:cs="Times New Roman"/>
                <w:color w:val="000000"/>
                <w:kern w:val="2"/>
                <w:sz w:val="20"/>
                <w:szCs w:val="20"/>
                <w:lang w:eastAsia="zh-CN" w:bidi="hi-IN"/>
              </w:rPr>
              <w:t>Самара</w:t>
            </w:r>
          </w:p>
          <w:p w:rsidR="00C0360F" w:rsidRPr="00C0360F" w:rsidRDefault="00C0360F" w:rsidP="00C0360F">
            <w:pPr>
              <w:widowControl w:val="0"/>
              <w:suppressAutoHyphens/>
              <w:spacing w:after="0" w:line="240" w:lineRule="auto"/>
              <w:jc w:val="both"/>
              <w:textAlignment w:val="baseline"/>
              <w:rPr>
                <w:rFonts w:ascii="Times New Roman" w:eastAsia="SimSun" w:hAnsi="Times New Roman" w:cs="Times New Roman"/>
                <w:color w:val="000000"/>
                <w:kern w:val="2"/>
                <w:sz w:val="20"/>
                <w:szCs w:val="20"/>
                <w:lang w:eastAsia="zh-CN" w:bidi="hi-IN"/>
              </w:rPr>
            </w:pPr>
            <w:r w:rsidRPr="00C0360F">
              <w:rPr>
                <w:rFonts w:ascii="Times New Roman" w:eastAsia="SimSun" w:hAnsi="Times New Roman" w:cs="Times New Roman"/>
                <w:color w:val="000000"/>
                <w:kern w:val="2"/>
                <w:sz w:val="20"/>
                <w:szCs w:val="20"/>
                <w:lang w:eastAsia="zh-CN" w:bidi="hi-IN"/>
              </w:rPr>
              <w:t>корр. счет N 30101810200000000607</w:t>
            </w:r>
          </w:p>
          <w:p w:rsidR="00C0360F" w:rsidRPr="00C0360F" w:rsidRDefault="00C0360F" w:rsidP="00C0360F">
            <w:pPr>
              <w:widowControl w:val="0"/>
              <w:suppressAutoHyphens/>
              <w:spacing w:after="0" w:line="240" w:lineRule="auto"/>
              <w:jc w:val="both"/>
              <w:textAlignment w:val="baseline"/>
              <w:rPr>
                <w:rFonts w:ascii="Times New Roman" w:eastAsia="SimSun" w:hAnsi="Times New Roman" w:cs="Times New Roman"/>
                <w:color w:val="000000"/>
                <w:kern w:val="2"/>
                <w:sz w:val="20"/>
                <w:szCs w:val="20"/>
                <w:lang w:eastAsia="zh-CN" w:bidi="hi-IN"/>
              </w:rPr>
            </w:pPr>
            <w:r w:rsidRPr="00C0360F">
              <w:rPr>
                <w:rFonts w:ascii="Times New Roman" w:eastAsia="SimSun" w:hAnsi="Times New Roman" w:cs="Times New Roman"/>
                <w:color w:val="000000"/>
                <w:kern w:val="2"/>
                <w:sz w:val="20"/>
                <w:szCs w:val="20"/>
                <w:lang w:eastAsia="zh-CN" w:bidi="hi-IN"/>
              </w:rPr>
              <w:t>БИК:   043601607</w:t>
            </w:r>
          </w:p>
        </w:tc>
      </w:tr>
      <w:tr w:rsidR="00C0360F" w:rsidRPr="00C0360F" w:rsidTr="00C0360F">
        <w:trPr>
          <w:cantSplit/>
          <w:trHeight w:val="1004"/>
        </w:trPr>
        <w:tc>
          <w:tcPr>
            <w:tcW w:w="5245" w:type="dxa"/>
            <w:tcBorders>
              <w:top w:val="single" w:sz="4" w:space="0" w:color="000000"/>
              <w:left w:val="single" w:sz="4" w:space="0" w:color="000000"/>
              <w:bottom w:val="single" w:sz="4" w:space="0" w:color="000000"/>
            </w:tcBorders>
            <w:shd w:val="clear" w:color="auto" w:fill="auto"/>
          </w:tcPr>
          <w:p w:rsidR="00C0360F" w:rsidRPr="00C0360F" w:rsidRDefault="00C0360F" w:rsidP="00C0360F">
            <w:pPr>
              <w:suppressAutoHyphens/>
              <w:spacing w:after="0" w:line="240" w:lineRule="auto"/>
              <w:jc w:val="both"/>
              <w:rPr>
                <w:rFonts w:ascii="Times New Roman" w:eastAsia="Times New Roman" w:hAnsi="Times New Roman" w:cs="Times New Roman"/>
                <w:color w:val="FFFFFF"/>
                <w:sz w:val="20"/>
                <w:szCs w:val="20"/>
                <w:lang w:eastAsia="zh-CN"/>
              </w:rPr>
            </w:pPr>
          </w:p>
        </w:tc>
        <w:tc>
          <w:tcPr>
            <w:tcW w:w="4885" w:type="dxa"/>
            <w:tcBorders>
              <w:top w:val="single" w:sz="4" w:space="0" w:color="000000"/>
              <w:left w:val="single" w:sz="4" w:space="0" w:color="000000"/>
              <w:bottom w:val="single" w:sz="4" w:space="0" w:color="000000"/>
              <w:right w:val="single" w:sz="4" w:space="0" w:color="000000"/>
            </w:tcBorders>
            <w:shd w:val="clear" w:color="auto" w:fill="auto"/>
          </w:tcPr>
          <w:p w:rsidR="00C0360F" w:rsidRPr="00C0360F" w:rsidRDefault="00C0360F" w:rsidP="00C0360F">
            <w:pPr>
              <w:suppressAutoHyphens/>
              <w:autoSpaceDE w:val="0"/>
              <w:snapToGrid w:val="0"/>
              <w:spacing w:after="120" w:line="240" w:lineRule="auto"/>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bCs/>
                <w:sz w:val="20"/>
                <w:szCs w:val="20"/>
                <w:lang w:eastAsia="zh-CN"/>
              </w:rPr>
              <w:t>Исполнительный директор</w:t>
            </w:r>
          </w:p>
          <w:p w:rsidR="00C0360F" w:rsidRPr="00C0360F" w:rsidRDefault="00C0360F" w:rsidP="00C0360F">
            <w:pPr>
              <w:suppressAutoHyphens/>
              <w:autoSpaceDE w:val="0"/>
              <w:spacing w:after="120" w:line="240" w:lineRule="auto"/>
              <w:rPr>
                <w:rFonts w:ascii="Times New Roman" w:eastAsia="Times New Roman" w:hAnsi="Times New Roman" w:cs="Times New Roman"/>
                <w:b/>
                <w:bCs/>
                <w:sz w:val="20"/>
                <w:szCs w:val="20"/>
                <w:lang w:eastAsia="zh-CN"/>
              </w:rPr>
            </w:pPr>
          </w:p>
          <w:p w:rsidR="00C0360F" w:rsidRPr="00C0360F" w:rsidRDefault="00C0360F" w:rsidP="00C0360F">
            <w:pPr>
              <w:widowControl w:val="0"/>
              <w:suppressAutoHyphens/>
              <w:spacing w:after="0" w:line="360" w:lineRule="auto"/>
              <w:jc w:val="both"/>
              <w:rPr>
                <w:rFonts w:ascii="Times New Roman" w:eastAsia="Times New Roman" w:hAnsi="Times New Roman" w:cs="Times New Roman"/>
                <w:sz w:val="20"/>
                <w:szCs w:val="20"/>
                <w:lang w:eastAsia="zh-CN"/>
              </w:rPr>
            </w:pPr>
            <w:r w:rsidRPr="00C0360F">
              <w:rPr>
                <w:rFonts w:ascii="Times New Roman" w:eastAsia="Times New Roman" w:hAnsi="Times New Roman" w:cs="Times New Roman"/>
                <w:b/>
                <w:bCs/>
                <w:sz w:val="20"/>
                <w:szCs w:val="20"/>
                <w:lang w:eastAsia="zh-CN"/>
              </w:rPr>
              <w:t>_________________________/А.Г. Бадьянов/</w:t>
            </w:r>
          </w:p>
        </w:tc>
      </w:tr>
    </w:tbl>
    <w:p w:rsidR="00C0360F" w:rsidRDefault="00C0360F" w:rsidP="00C0360F">
      <w:pPr>
        <w:suppressAutoHyphens/>
        <w:spacing w:after="0" w:line="240" w:lineRule="auto"/>
        <w:jc w:val="center"/>
        <w:rPr>
          <w:rFonts w:ascii="Times New Roman" w:eastAsia="Times New Roman" w:hAnsi="Times New Roman" w:cs="Times New Roman"/>
          <w:b/>
          <w:snapToGrid w:val="0"/>
          <w:sz w:val="20"/>
          <w:szCs w:val="20"/>
          <w:lang w:eastAsia="ru-RU"/>
        </w:rPr>
      </w:pPr>
    </w:p>
    <w:p w:rsidR="00C0360F" w:rsidRPr="00BB4940" w:rsidRDefault="00C0360F" w:rsidP="00C0360F">
      <w:pPr>
        <w:suppressAutoHyphens/>
        <w:spacing w:after="0" w:line="240" w:lineRule="auto"/>
        <w:jc w:val="center"/>
        <w:rPr>
          <w:rFonts w:ascii="Times New Roman" w:eastAsia="Times New Roman" w:hAnsi="Times New Roman" w:cs="Times New Roman"/>
          <w:b/>
          <w:snapToGrid w:val="0"/>
          <w:sz w:val="20"/>
          <w:szCs w:val="20"/>
          <w:lang w:eastAsia="ru-RU"/>
        </w:rPr>
      </w:pPr>
    </w:p>
    <w:p w:rsidR="00C0360F" w:rsidRPr="00C0360F" w:rsidRDefault="00C0360F" w:rsidP="00C0360F">
      <w:pPr>
        <w:pageBreakBefore/>
        <w:suppressAutoHyphens/>
        <w:spacing w:after="0" w:line="240" w:lineRule="auto"/>
        <w:ind w:left="4680" w:hanging="360"/>
        <w:jc w:val="right"/>
        <w:rPr>
          <w:rFonts w:ascii="Times New Roman" w:eastAsia="SimSun" w:hAnsi="Times New Roman" w:cs="Times New Roman"/>
          <w:b/>
          <w:sz w:val="20"/>
          <w:szCs w:val="20"/>
          <w:lang w:eastAsia="ar-SA"/>
        </w:rPr>
      </w:pPr>
      <w:r w:rsidRPr="00C0360F">
        <w:rPr>
          <w:rFonts w:ascii="Times New Roman" w:eastAsia="SimSun" w:hAnsi="Times New Roman" w:cs="Times New Roman"/>
          <w:b/>
          <w:sz w:val="20"/>
          <w:szCs w:val="20"/>
          <w:lang w:eastAsia="ar-SA"/>
        </w:rPr>
        <w:lastRenderedPageBreak/>
        <w:t>Приложение № 1</w:t>
      </w:r>
    </w:p>
    <w:p w:rsidR="00C0360F" w:rsidRPr="00C0360F" w:rsidRDefault="00C0360F" w:rsidP="00C0360F">
      <w:pPr>
        <w:suppressAutoHyphens/>
        <w:spacing w:after="0" w:line="240" w:lineRule="auto"/>
        <w:ind w:left="4680" w:hanging="360"/>
        <w:jc w:val="right"/>
        <w:rPr>
          <w:rFonts w:ascii="Times New Roman" w:eastAsia="SimSun" w:hAnsi="Times New Roman" w:cs="Times New Roman"/>
          <w:sz w:val="20"/>
          <w:szCs w:val="20"/>
          <w:lang w:eastAsia="ar-SA"/>
        </w:rPr>
      </w:pPr>
      <w:r w:rsidRPr="00C0360F">
        <w:rPr>
          <w:rFonts w:ascii="Times New Roman" w:eastAsia="SimSun" w:hAnsi="Times New Roman" w:cs="Times New Roman"/>
          <w:b/>
          <w:sz w:val="20"/>
          <w:szCs w:val="20"/>
          <w:lang w:eastAsia="ar-SA"/>
        </w:rPr>
        <w:t xml:space="preserve">                                    </w:t>
      </w:r>
      <w:r w:rsidRPr="00C0360F">
        <w:rPr>
          <w:rFonts w:ascii="Times New Roman" w:eastAsia="SimSun" w:hAnsi="Times New Roman" w:cs="Times New Roman"/>
          <w:sz w:val="20"/>
          <w:szCs w:val="20"/>
          <w:lang w:eastAsia="ar-SA"/>
        </w:rPr>
        <w:t xml:space="preserve">  к договору  № </w:t>
      </w:r>
      <w:r>
        <w:rPr>
          <w:rFonts w:ascii="Times New Roman" w:eastAsia="SimSun" w:hAnsi="Times New Roman" w:cs="Times New Roman"/>
          <w:sz w:val="20"/>
          <w:szCs w:val="20"/>
          <w:lang w:eastAsia="ar-SA"/>
        </w:rPr>
        <w:t>____</w:t>
      </w:r>
      <w:r w:rsidRPr="00C0360F">
        <w:rPr>
          <w:rFonts w:ascii="Times New Roman" w:eastAsia="SimSun" w:hAnsi="Times New Roman" w:cs="Times New Roman"/>
          <w:sz w:val="20"/>
          <w:szCs w:val="20"/>
          <w:lang w:eastAsia="ar-SA"/>
        </w:rPr>
        <w:br/>
        <w:t xml:space="preserve"> от  </w:t>
      </w:r>
      <w:r>
        <w:rPr>
          <w:rFonts w:ascii="Times New Roman" w:eastAsia="SimSun" w:hAnsi="Times New Roman" w:cs="Times New Roman"/>
          <w:sz w:val="20"/>
          <w:szCs w:val="20"/>
          <w:lang w:eastAsia="ar-SA"/>
        </w:rPr>
        <w:t>_______20__</w:t>
      </w:r>
      <w:r w:rsidRPr="00C0360F">
        <w:rPr>
          <w:rFonts w:ascii="Times New Roman" w:eastAsia="SimSun" w:hAnsi="Times New Roman" w:cs="Times New Roman"/>
          <w:sz w:val="20"/>
          <w:szCs w:val="20"/>
          <w:lang w:eastAsia="ar-SA"/>
        </w:rPr>
        <w:t>г.</w:t>
      </w:r>
    </w:p>
    <w:p w:rsidR="00C0360F" w:rsidRPr="00C0360F" w:rsidRDefault="00C0360F" w:rsidP="00C0360F">
      <w:pPr>
        <w:suppressAutoHyphens/>
        <w:spacing w:after="0" w:line="240" w:lineRule="auto"/>
        <w:ind w:left="4680" w:hanging="360"/>
        <w:jc w:val="right"/>
        <w:rPr>
          <w:rFonts w:ascii="Times New Roman" w:eastAsia="SimSun" w:hAnsi="Times New Roman" w:cs="Times New Roman"/>
          <w:sz w:val="20"/>
          <w:szCs w:val="20"/>
          <w:lang w:eastAsia="ar-SA"/>
        </w:rPr>
      </w:pPr>
      <w:r w:rsidRPr="00C0360F">
        <w:rPr>
          <w:rFonts w:ascii="Times New Roman" w:eastAsia="SimSun" w:hAnsi="Times New Roman" w:cs="Times New Roman"/>
          <w:sz w:val="20"/>
          <w:szCs w:val="20"/>
          <w:lang w:eastAsia="ar-SA"/>
        </w:rPr>
        <w:t xml:space="preserve">     об оказании транспортно-диспетчерских услуг</w:t>
      </w:r>
    </w:p>
    <w:p w:rsidR="00C0360F" w:rsidRPr="00E82697" w:rsidRDefault="00C0360F" w:rsidP="00C0360F">
      <w:pPr>
        <w:suppressAutoHyphens/>
        <w:spacing w:before="100" w:beforeAutospacing="1" w:after="100" w:afterAutospacing="1" w:line="240" w:lineRule="auto"/>
        <w:jc w:val="center"/>
        <w:textAlignment w:val="baseline"/>
        <w:rPr>
          <w:rFonts w:ascii="Times New Roman" w:eastAsia="Times New Roman" w:hAnsi="Times New Roman" w:cs="Times New Roman"/>
          <w:b/>
          <w:kern w:val="1"/>
          <w:sz w:val="24"/>
          <w:szCs w:val="24"/>
          <w:lang w:eastAsia="ru-RU" w:bidi="hi-IN"/>
        </w:rPr>
      </w:pPr>
      <w:r w:rsidRPr="00E82697">
        <w:rPr>
          <w:rFonts w:ascii="Times New Roman" w:eastAsia="Times New Roman" w:hAnsi="Times New Roman" w:cs="Times New Roman"/>
          <w:b/>
          <w:kern w:val="1"/>
          <w:sz w:val="24"/>
          <w:szCs w:val="24"/>
          <w:lang w:eastAsia="ru-RU" w:bidi="hi-IN"/>
        </w:rPr>
        <w:t>ТАРИФНЫЙ ПЛАН</w:t>
      </w:r>
    </w:p>
    <w:tbl>
      <w:tblPr>
        <w:tblStyle w:val="a3"/>
        <w:tblW w:w="0" w:type="auto"/>
        <w:tblLook w:val="04A0" w:firstRow="1" w:lastRow="0" w:firstColumn="1" w:lastColumn="0" w:noHBand="0" w:noVBand="1"/>
      </w:tblPr>
      <w:tblGrid>
        <w:gridCol w:w="817"/>
        <w:gridCol w:w="7229"/>
        <w:gridCol w:w="2092"/>
      </w:tblGrid>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 xml:space="preserve">№ </w:t>
            </w:r>
            <w:proofErr w:type="gramStart"/>
            <w:r w:rsidRPr="00D93391">
              <w:rPr>
                <w:rFonts w:ascii="Times New Roman" w:eastAsia="Times New Roman" w:hAnsi="Times New Roman" w:cs="Times New Roman"/>
                <w:kern w:val="1"/>
                <w:sz w:val="20"/>
                <w:szCs w:val="20"/>
                <w:lang w:eastAsia="ru-RU" w:bidi="hi-IN"/>
              </w:rPr>
              <w:t>п</w:t>
            </w:r>
            <w:proofErr w:type="gramEnd"/>
            <w:r w:rsidRPr="00D93391">
              <w:rPr>
                <w:rFonts w:ascii="Times New Roman" w:eastAsia="Times New Roman" w:hAnsi="Times New Roman" w:cs="Times New Roman"/>
                <w:kern w:val="1"/>
                <w:sz w:val="20"/>
                <w:szCs w:val="20"/>
                <w:lang w:eastAsia="ru-RU" w:bidi="hi-IN"/>
              </w:rPr>
              <w:t>/п</w:t>
            </w:r>
          </w:p>
        </w:tc>
        <w:tc>
          <w:tcPr>
            <w:tcW w:w="7229"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Наименование</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Стоимость, руб. с НДС</w:t>
            </w:r>
            <w:proofErr w:type="gramStart"/>
            <w:r w:rsidRPr="00D93391">
              <w:rPr>
                <w:rFonts w:ascii="Times New Roman" w:eastAsia="Times New Roman" w:hAnsi="Times New Roman" w:cs="Times New Roman"/>
                <w:kern w:val="1"/>
                <w:sz w:val="20"/>
                <w:szCs w:val="20"/>
                <w:lang w:eastAsia="ru-RU" w:bidi="hi-IN"/>
              </w:rPr>
              <w:t xml:space="preserve"> (___%) </w:t>
            </w:r>
            <w:proofErr w:type="gramEnd"/>
            <w:r w:rsidRPr="00D93391">
              <w:rPr>
                <w:rFonts w:ascii="Times New Roman" w:eastAsia="Times New Roman" w:hAnsi="Times New Roman" w:cs="Times New Roman"/>
                <w:kern w:val="1"/>
                <w:sz w:val="20"/>
                <w:szCs w:val="20"/>
                <w:lang w:eastAsia="ru-RU" w:bidi="hi-IN"/>
              </w:rPr>
              <w:t xml:space="preserve">или </w:t>
            </w:r>
            <w:r w:rsidRPr="00D93391">
              <w:rPr>
                <w:rFonts w:ascii="Times New Roman" w:eastAsia="Times New Roman" w:hAnsi="Times New Roman" w:cs="Times New Roman"/>
                <w:i/>
                <w:kern w:val="1"/>
                <w:sz w:val="20"/>
                <w:szCs w:val="20"/>
                <w:lang w:eastAsia="ru-RU" w:bidi="hi-IN"/>
              </w:rPr>
              <w:t>НДС не предусмотрен</w:t>
            </w:r>
          </w:p>
        </w:tc>
      </w:tr>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1</w:t>
            </w:r>
          </w:p>
        </w:tc>
        <w:tc>
          <w:tcPr>
            <w:tcW w:w="7229" w:type="dxa"/>
          </w:tcPr>
          <w:p w:rsidR="00C0360F" w:rsidRPr="00D93391" w:rsidRDefault="00C0360F" w:rsidP="00C0360F">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Поездка по городу, включающая 4 км</w:t>
            </w:r>
            <w:proofErr w:type="gramStart"/>
            <w:r w:rsidRPr="00D93391">
              <w:rPr>
                <w:rFonts w:ascii="Times New Roman" w:eastAsia="Times New Roman" w:hAnsi="Times New Roman" w:cs="Times New Roman"/>
                <w:kern w:val="1"/>
                <w:sz w:val="20"/>
                <w:szCs w:val="20"/>
                <w:lang w:eastAsia="ru-RU" w:bidi="hi-IN"/>
              </w:rPr>
              <w:t>.</w:t>
            </w:r>
            <w:proofErr w:type="gramEnd"/>
            <w:r w:rsidRPr="00D93391">
              <w:rPr>
                <w:rFonts w:ascii="Times New Roman" w:eastAsia="Times New Roman" w:hAnsi="Times New Roman" w:cs="Times New Roman"/>
                <w:kern w:val="1"/>
                <w:sz w:val="20"/>
                <w:szCs w:val="20"/>
                <w:lang w:eastAsia="ru-RU" w:bidi="hi-IN"/>
              </w:rPr>
              <w:t xml:space="preserve"> </w:t>
            </w:r>
            <w:proofErr w:type="gramStart"/>
            <w:r w:rsidRPr="00D93391">
              <w:rPr>
                <w:rFonts w:ascii="Times New Roman" w:eastAsia="Times New Roman" w:hAnsi="Times New Roman" w:cs="Times New Roman"/>
                <w:kern w:val="1"/>
                <w:sz w:val="20"/>
                <w:szCs w:val="20"/>
                <w:lang w:eastAsia="ru-RU" w:bidi="hi-IN"/>
              </w:rPr>
              <w:t>п</w:t>
            </w:r>
            <w:proofErr w:type="gramEnd"/>
            <w:r w:rsidRPr="00D93391">
              <w:rPr>
                <w:rFonts w:ascii="Times New Roman" w:eastAsia="Times New Roman" w:hAnsi="Times New Roman" w:cs="Times New Roman"/>
                <w:kern w:val="1"/>
                <w:sz w:val="20"/>
                <w:szCs w:val="20"/>
                <w:lang w:eastAsia="ru-RU" w:bidi="hi-IN"/>
              </w:rPr>
              <w:t>ути (минимальная стоимость)</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2</w:t>
            </w:r>
          </w:p>
        </w:tc>
        <w:tc>
          <w:tcPr>
            <w:tcW w:w="7229" w:type="dxa"/>
          </w:tcPr>
          <w:p w:rsidR="00C0360F" w:rsidRPr="00D93391" w:rsidRDefault="00C0360F" w:rsidP="00C0360F">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 xml:space="preserve">Проезд по городу, за </w:t>
            </w:r>
            <w:proofErr w:type="gramStart"/>
            <w:r w:rsidRPr="00D93391">
              <w:rPr>
                <w:rFonts w:ascii="Times New Roman" w:eastAsia="Times New Roman" w:hAnsi="Times New Roman" w:cs="Times New Roman"/>
                <w:kern w:val="1"/>
                <w:sz w:val="20"/>
                <w:szCs w:val="20"/>
                <w:lang w:eastAsia="ru-RU" w:bidi="hi-IN"/>
              </w:rPr>
              <w:t>км</w:t>
            </w:r>
            <w:proofErr w:type="gramEnd"/>
            <w:r w:rsidRPr="00D93391">
              <w:rPr>
                <w:rFonts w:ascii="Times New Roman" w:eastAsia="Times New Roman" w:hAnsi="Times New Roman" w:cs="Times New Roman"/>
                <w:kern w:val="1"/>
                <w:sz w:val="20"/>
                <w:szCs w:val="20"/>
                <w:lang w:eastAsia="ru-RU" w:bidi="hi-IN"/>
              </w:rPr>
              <w:t>.</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2.1</w:t>
            </w:r>
          </w:p>
        </w:tc>
        <w:tc>
          <w:tcPr>
            <w:tcW w:w="7229" w:type="dxa"/>
          </w:tcPr>
          <w:p w:rsidR="00C0360F" w:rsidRPr="00484A1D" w:rsidRDefault="00484A1D" w:rsidP="00C0360F">
            <w:pPr>
              <w:suppressAutoHyphens/>
              <w:spacing w:line="360" w:lineRule="auto"/>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п</w:t>
            </w:r>
            <w:r w:rsidR="00C0360F" w:rsidRPr="00484A1D">
              <w:rPr>
                <w:rFonts w:ascii="Times New Roman" w:eastAsia="Times New Roman" w:hAnsi="Times New Roman" w:cs="Times New Roman"/>
                <w:i/>
                <w:kern w:val="1"/>
                <w:sz w:val="20"/>
                <w:szCs w:val="20"/>
                <w:lang w:eastAsia="ru-RU" w:bidi="hi-IN"/>
              </w:rPr>
              <w:t>осле 4 км.</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2.2</w:t>
            </w:r>
          </w:p>
        </w:tc>
        <w:tc>
          <w:tcPr>
            <w:tcW w:w="7229" w:type="dxa"/>
          </w:tcPr>
          <w:p w:rsidR="00C0360F" w:rsidRPr="00484A1D" w:rsidRDefault="00484A1D" w:rsidP="00C0360F">
            <w:pPr>
              <w:suppressAutoHyphens/>
              <w:spacing w:line="360" w:lineRule="auto"/>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п</w:t>
            </w:r>
            <w:r w:rsidR="00C0360F" w:rsidRPr="00484A1D">
              <w:rPr>
                <w:rFonts w:ascii="Times New Roman" w:eastAsia="Times New Roman" w:hAnsi="Times New Roman" w:cs="Times New Roman"/>
                <w:i/>
                <w:kern w:val="1"/>
                <w:sz w:val="20"/>
                <w:szCs w:val="20"/>
                <w:lang w:eastAsia="ru-RU" w:bidi="hi-IN"/>
              </w:rPr>
              <w:t>осле 6 км</w:t>
            </w:r>
            <w:r w:rsidRPr="00484A1D">
              <w:rPr>
                <w:rFonts w:ascii="Times New Roman" w:eastAsia="Times New Roman" w:hAnsi="Times New Roman" w:cs="Times New Roman"/>
                <w:i/>
                <w:kern w:val="1"/>
                <w:sz w:val="20"/>
                <w:szCs w:val="20"/>
                <w:lang w:eastAsia="ru-RU" w:bidi="hi-IN"/>
              </w:rPr>
              <w:t>.</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2.3</w:t>
            </w:r>
          </w:p>
        </w:tc>
        <w:tc>
          <w:tcPr>
            <w:tcW w:w="7229" w:type="dxa"/>
          </w:tcPr>
          <w:p w:rsidR="00C0360F" w:rsidRPr="00484A1D" w:rsidRDefault="00484A1D" w:rsidP="00C0360F">
            <w:pPr>
              <w:suppressAutoHyphens/>
              <w:spacing w:line="360" w:lineRule="auto"/>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п</w:t>
            </w:r>
            <w:r w:rsidR="00C0360F" w:rsidRPr="00484A1D">
              <w:rPr>
                <w:rFonts w:ascii="Times New Roman" w:eastAsia="Times New Roman" w:hAnsi="Times New Roman" w:cs="Times New Roman"/>
                <w:i/>
                <w:kern w:val="1"/>
                <w:sz w:val="20"/>
                <w:szCs w:val="20"/>
                <w:lang w:eastAsia="ru-RU" w:bidi="hi-IN"/>
              </w:rPr>
              <w:t>осле 9 км</w:t>
            </w:r>
            <w:r w:rsidRPr="00484A1D">
              <w:rPr>
                <w:rFonts w:ascii="Times New Roman" w:eastAsia="Times New Roman" w:hAnsi="Times New Roman" w:cs="Times New Roman"/>
                <w:i/>
                <w:kern w:val="1"/>
                <w:sz w:val="20"/>
                <w:szCs w:val="20"/>
                <w:lang w:eastAsia="ru-RU" w:bidi="hi-IN"/>
              </w:rPr>
              <w:t>.</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3</w:t>
            </w:r>
          </w:p>
        </w:tc>
        <w:tc>
          <w:tcPr>
            <w:tcW w:w="7229" w:type="dxa"/>
          </w:tcPr>
          <w:p w:rsidR="00C0360F" w:rsidRPr="00D93391" w:rsidRDefault="00C0360F" w:rsidP="00C0360F">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 xml:space="preserve">Междугородний пробег, за </w:t>
            </w:r>
            <w:proofErr w:type="gramStart"/>
            <w:r w:rsidRPr="00D93391">
              <w:rPr>
                <w:rFonts w:ascii="Times New Roman" w:eastAsia="Times New Roman" w:hAnsi="Times New Roman" w:cs="Times New Roman"/>
                <w:kern w:val="1"/>
                <w:sz w:val="20"/>
                <w:szCs w:val="20"/>
                <w:lang w:eastAsia="ru-RU" w:bidi="hi-IN"/>
              </w:rPr>
              <w:t>км</w:t>
            </w:r>
            <w:proofErr w:type="gramEnd"/>
            <w:r w:rsidRPr="00D93391">
              <w:rPr>
                <w:rFonts w:ascii="Times New Roman" w:eastAsia="Times New Roman" w:hAnsi="Times New Roman" w:cs="Times New Roman"/>
                <w:kern w:val="1"/>
                <w:sz w:val="20"/>
                <w:szCs w:val="20"/>
                <w:lang w:eastAsia="ru-RU" w:bidi="hi-IN"/>
              </w:rPr>
              <w:t>.</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4</w:t>
            </w:r>
          </w:p>
        </w:tc>
        <w:tc>
          <w:tcPr>
            <w:tcW w:w="7229" w:type="dxa"/>
          </w:tcPr>
          <w:p w:rsidR="00C0360F" w:rsidRPr="00D93391" w:rsidRDefault="00C0360F" w:rsidP="00C0360F">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Ожидание клиента (после 5 минут бесплатного ожидания), за мин.</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5</w:t>
            </w:r>
          </w:p>
        </w:tc>
        <w:tc>
          <w:tcPr>
            <w:tcW w:w="7229" w:type="dxa"/>
          </w:tcPr>
          <w:p w:rsidR="00C0360F" w:rsidRPr="00D93391" w:rsidRDefault="00D93391" w:rsidP="00D93391">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sidRPr="00D93391">
              <w:rPr>
                <w:rFonts w:ascii="Times New Roman" w:eastAsia="Times New Roman" w:hAnsi="Times New Roman" w:cs="Times New Roman"/>
                <w:kern w:val="1"/>
                <w:sz w:val="20"/>
                <w:szCs w:val="20"/>
                <w:lang w:eastAsia="ru-RU" w:bidi="hi-IN"/>
              </w:rPr>
              <w:t xml:space="preserve">Предварительный заказ на определенное время (дополнительная стоимость </w:t>
            </w:r>
            <w:proofErr w:type="gramStart"/>
            <w:r w:rsidRPr="00D93391">
              <w:rPr>
                <w:rFonts w:ascii="Times New Roman" w:eastAsia="Times New Roman" w:hAnsi="Times New Roman" w:cs="Times New Roman"/>
                <w:kern w:val="1"/>
                <w:sz w:val="20"/>
                <w:szCs w:val="20"/>
                <w:lang w:eastAsia="ru-RU" w:bidi="hi-IN"/>
              </w:rPr>
              <w:t>к</w:t>
            </w:r>
            <w:proofErr w:type="gramEnd"/>
            <w:r w:rsidRPr="00D93391">
              <w:rPr>
                <w:rFonts w:ascii="Times New Roman" w:eastAsia="Times New Roman" w:hAnsi="Times New Roman" w:cs="Times New Roman"/>
                <w:kern w:val="1"/>
                <w:sz w:val="20"/>
                <w:szCs w:val="20"/>
                <w:lang w:eastAsia="ru-RU" w:bidi="hi-IN"/>
              </w:rPr>
              <w:t xml:space="preserve"> основной)</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D93391" w:rsidTr="00C0360F">
        <w:tc>
          <w:tcPr>
            <w:tcW w:w="817" w:type="dxa"/>
          </w:tcPr>
          <w:p w:rsidR="00D93391"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6</w:t>
            </w:r>
          </w:p>
        </w:tc>
        <w:tc>
          <w:tcPr>
            <w:tcW w:w="7229" w:type="dxa"/>
          </w:tcPr>
          <w:p w:rsidR="00D93391" w:rsidRPr="00D93391" w:rsidRDefault="00F34C91" w:rsidP="00D93391">
            <w:pPr>
              <w:suppressAutoHyphens/>
              <w:spacing w:before="100" w:beforeAutospacing="1" w:after="100" w:afterAutospacing="1"/>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Поездки в аэропорт/</w:t>
            </w:r>
            <w:proofErr w:type="spellStart"/>
            <w:r>
              <w:rPr>
                <w:rFonts w:ascii="Times New Roman" w:eastAsia="Times New Roman" w:hAnsi="Times New Roman" w:cs="Times New Roman"/>
                <w:kern w:val="1"/>
                <w:sz w:val="20"/>
                <w:szCs w:val="20"/>
                <w:lang w:eastAsia="ru-RU" w:bidi="hi-IN"/>
              </w:rPr>
              <w:t>жд</w:t>
            </w:r>
            <w:proofErr w:type="spellEnd"/>
            <w:r>
              <w:rPr>
                <w:rFonts w:ascii="Times New Roman" w:eastAsia="Times New Roman" w:hAnsi="Times New Roman" w:cs="Times New Roman"/>
                <w:kern w:val="1"/>
                <w:sz w:val="20"/>
                <w:szCs w:val="20"/>
                <w:lang w:eastAsia="ru-RU" w:bidi="hi-IN"/>
              </w:rPr>
              <w:t xml:space="preserve"> вокзал</w:t>
            </w:r>
            <w:bookmarkStart w:id="1" w:name="_GoBack"/>
            <w:bookmarkEnd w:id="1"/>
            <w:r w:rsidR="00D93391" w:rsidRPr="00D93391">
              <w:rPr>
                <w:rFonts w:ascii="Times New Roman" w:eastAsia="Times New Roman" w:hAnsi="Times New Roman" w:cs="Times New Roman"/>
                <w:kern w:val="1"/>
                <w:sz w:val="20"/>
                <w:szCs w:val="20"/>
                <w:lang w:eastAsia="ru-RU" w:bidi="hi-IN"/>
              </w:rPr>
              <w:t>:</w:t>
            </w:r>
          </w:p>
        </w:tc>
        <w:tc>
          <w:tcPr>
            <w:tcW w:w="2092" w:type="dxa"/>
          </w:tcPr>
          <w:p w:rsidR="00D93391"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6.1</w:t>
            </w:r>
          </w:p>
        </w:tc>
        <w:tc>
          <w:tcPr>
            <w:tcW w:w="7229" w:type="dxa"/>
          </w:tcPr>
          <w:p w:rsidR="00C0360F" w:rsidRPr="00484A1D" w:rsidRDefault="00D93391" w:rsidP="00D93391">
            <w:pPr>
              <w:suppressAutoHyphens/>
              <w:spacing w:before="100" w:beforeAutospacing="1" w:after="100" w:afterAutospacing="1"/>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 xml:space="preserve">Тольятти, ул. 50 лет Октября, 50 –Аэропорт </w:t>
            </w:r>
            <w:proofErr w:type="spellStart"/>
            <w:r w:rsidRPr="00484A1D">
              <w:rPr>
                <w:rFonts w:ascii="Times New Roman" w:eastAsia="Times New Roman" w:hAnsi="Times New Roman" w:cs="Times New Roman"/>
                <w:i/>
                <w:kern w:val="1"/>
                <w:sz w:val="20"/>
                <w:szCs w:val="20"/>
                <w:lang w:eastAsia="ru-RU" w:bidi="hi-IN"/>
              </w:rPr>
              <w:t>Курумоч</w:t>
            </w:r>
            <w:proofErr w:type="spellEnd"/>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6.2</w:t>
            </w:r>
          </w:p>
        </w:tc>
        <w:tc>
          <w:tcPr>
            <w:tcW w:w="7229" w:type="dxa"/>
          </w:tcPr>
          <w:p w:rsidR="00C0360F" w:rsidRPr="00484A1D" w:rsidRDefault="00D93391" w:rsidP="00D93391">
            <w:pPr>
              <w:suppressAutoHyphens/>
              <w:spacing w:before="100" w:beforeAutospacing="1" w:after="100" w:afterAutospacing="1"/>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 xml:space="preserve">Тольятти, ул. 50 лет Октября, 50 –Аэропорт </w:t>
            </w:r>
            <w:proofErr w:type="spellStart"/>
            <w:r w:rsidRPr="00484A1D">
              <w:rPr>
                <w:rFonts w:ascii="Times New Roman" w:eastAsia="Times New Roman" w:hAnsi="Times New Roman" w:cs="Times New Roman"/>
                <w:i/>
                <w:kern w:val="1"/>
                <w:sz w:val="20"/>
                <w:szCs w:val="20"/>
                <w:lang w:eastAsia="ru-RU" w:bidi="hi-IN"/>
              </w:rPr>
              <w:t>Курумоч</w:t>
            </w:r>
            <w:proofErr w:type="spellEnd"/>
            <w:r w:rsidRPr="00484A1D">
              <w:rPr>
                <w:rFonts w:ascii="Times New Roman" w:eastAsia="Times New Roman" w:hAnsi="Times New Roman" w:cs="Times New Roman"/>
                <w:i/>
                <w:kern w:val="1"/>
                <w:sz w:val="20"/>
                <w:szCs w:val="20"/>
                <w:lang w:eastAsia="ru-RU" w:bidi="hi-IN"/>
              </w:rPr>
              <w:t xml:space="preserve"> – Тольятти, ул. 50 лет Октября, 50</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6.3</w:t>
            </w:r>
          </w:p>
        </w:tc>
        <w:tc>
          <w:tcPr>
            <w:tcW w:w="7229" w:type="dxa"/>
          </w:tcPr>
          <w:p w:rsidR="00C0360F" w:rsidRPr="00484A1D" w:rsidRDefault="00D93391" w:rsidP="00D93391">
            <w:pPr>
              <w:suppressAutoHyphens/>
              <w:spacing w:before="100" w:beforeAutospacing="1" w:after="100" w:afterAutospacing="1"/>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Тольятти, ул. 50 лет Октября, 50 –ж/д вокзал Самара</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r w:rsidR="00C0360F" w:rsidTr="00C0360F">
        <w:tc>
          <w:tcPr>
            <w:tcW w:w="817" w:type="dxa"/>
          </w:tcPr>
          <w:p w:rsidR="00C0360F" w:rsidRPr="00D93391" w:rsidRDefault="00D93391"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r>
              <w:rPr>
                <w:rFonts w:ascii="Times New Roman" w:eastAsia="Times New Roman" w:hAnsi="Times New Roman" w:cs="Times New Roman"/>
                <w:kern w:val="1"/>
                <w:sz w:val="20"/>
                <w:szCs w:val="20"/>
                <w:lang w:eastAsia="ru-RU" w:bidi="hi-IN"/>
              </w:rPr>
              <w:t>6.4</w:t>
            </w:r>
          </w:p>
        </w:tc>
        <w:tc>
          <w:tcPr>
            <w:tcW w:w="7229" w:type="dxa"/>
          </w:tcPr>
          <w:p w:rsidR="00C0360F" w:rsidRPr="00484A1D" w:rsidRDefault="00D93391" w:rsidP="00D93391">
            <w:pPr>
              <w:suppressAutoHyphens/>
              <w:spacing w:before="100" w:beforeAutospacing="1" w:after="100" w:afterAutospacing="1"/>
              <w:jc w:val="right"/>
              <w:textAlignment w:val="baseline"/>
              <w:rPr>
                <w:rFonts w:ascii="Times New Roman" w:eastAsia="Times New Roman" w:hAnsi="Times New Roman" w:cs="Times New Roman"/>
                <w:i/>
                <w:kern w:val="1"/>
                <w:sz w:val="20"/>
                <w:szCs w:val="20"/>
                <w:lang w:eastAsia="ru-RU" w:bidi="hi-IN"/>
              </w:rPr>
            </w:pPr>
            <w:r w:rsidRPr="00484A1D">
              <w:rPr>
                <w:rFonts w:ascii="Times New Roman" w:eastAsia="Times New Roman" w:hAnsi="Times New Roman" w:cs="Times New Roman"/>
                <w:i/>
                <w:kern w:val="1"/>
                <w:sz w:val="20"/>
                <w:szCs w:val="20"/>
                <w:lang w:eastAsia="ru-RU" w:bidi="hi-IN"/>
              </w:rPr>
              <w:t>Тольятти, ул. 50 лет Октября, 50 –ж/д вокзал Самара - Тольятти, ул. 50 лет Октября, 50</w:t>
            </w:r>
          </w:p>
        </w:tc>
        <w:tc>
          <w:tcPr>
            <w:tcW w:w="2092" w:type="dxa"/>
          </w:tcPr>
          <w:p w:rsidR="00C0360F" w:rsidRPr="00D93391" w:rsidRDefault="00C0360F" w:rsidP="00C0360F">
            <w:pPr>
              <w:suppressAutoHyphens/>
              <w:spacing w:before="100" w:beforeAutospacing="1" w:after="100" w:afterAutospacing="1"/>
              <w:jc w:val="center"/>
              <w:textAlignment w:val="baseline"/>
              <w:rPr>
                <w:rFonts w:ascii="Times New Roman" w:eastAsia="Times New Roman" w:hAnsi="Times New Roman" w:cs="Times New Roman"/>
                <w:kern w:val="1"/>
                <w:sz w:val="20"/>
                <w:szCs w:val="20"/>
                <w:lang w:eastAsia="ru-RU" w:bidi="hi-IN"/>
              </w:rPr>
            </w:pPr>
          </w:p>
        </w:tc>
      </w:tr>
    </w:tbl>
    <w:p w:rsidR="00C0360F" w:rsidRPr="00C0360F" w:rsidRDefault="00C0360F" w:rsidP="00C0360F">
      <w:pPr>
        <w:suppressAutoHyphens/>
        <w:spacing w:after="0" w:line="360" w:lineRule="auto"/>
        <w:textAlignment w:val="baseline"/>
        <w:rPr>
          <w:rFonts w:ascii="Times New Roman" w:eastAsia="Times New Roman" w:hAnsi="Times New Roman" w:cs="Times New Roman"/>
          <w:kern w:val="1"/>
          <w:sz w:val="18"/>
          <w:szCs w:val="18"/>
          <w:lang w:eastAsia="ru-RU" w:bidi="hi-IN"/>
        </w:rPr>
      </w:pPr>
    </w:p>
    <w:p w:rsidR="00D93391" w:rsidRPr="00484A1D" w:rsidRDefault="00D93391" w:rsidP="00D93391">
      <w:pPr>
        <w:spacing w:after="0" w:line="240" w:lineRule="auto"/>
        <w:rPr>
          <w:rFonts w:ascii="Times New Roman" w:eastAsia="Times New Roman" w:hAnsi="Times New Roman" w:cs="Times New Roman"/>
          <w:snapToGrid w:val="0"/>
          <w:sz w:val="20"/>
          <w:szCs w:val="20"/>
          <w:lang w:eastAsia="ru-RU"/>
        </w:rPr>
      </w:pPr>
      <w:r w:rsidRPr="00484A1D">
        <w:rPr>
          <w:rFonts w:ascii="Times New Roman" w:eastAsia="Times New Roman" w:hAnsi="Times New Roman" w:cs="Times New Roman"/>
          <w:snapToGrid w:val="0"/>
          <w:sz w:val="20"/>
          <w:szCs w:val="20"/>
          <w:lang w:eastAsia="ru-RU"/>
        </w:rPr>
        <w:t xml:space="preserve">Указанные </w:t>
      </w:r>
      <w:r w:rsidR="001948A1">
        <w:rPr>
          <w:rFonts w:ascii="Times New Roman" w:eastAsia="Times New Roman" w:hAnsi="Times New Roman" w:cs="Times New Roman"/>
          <w:snapToGrid w:val="0"/>
          <w:sz w:val="20"/>
          <w:szCs w:val="20"/>
          <w:lang w:eastAsia="ru-RU"/>
        </w:rPr>
        <w:t xml:space="preserve">в настоящем Приложении </w:t>
      </w:r>
      <w:r w:rsidRPr="00484A1D">
        <w:rPr>
          <w:rFonts w:ascii="Times New Roman" w:eastAsia="Times New Roman" w:hAnsi="Times New Roman" w:cs="Times New Roman"/>
          <w:snapToGrid w:val="0"/>
          <w:sz w:val="20"/>
          <w:szCs w:val="20"/>
          <w:lang w:eastAsia="ru-RU"/>
        </w:rPr>
        <w:t>расценки</w:t>
      </w:r>
      <w:r w:rsidR="001948A1">
        <w:rPr>
          <w:rFonts w:ascii="Times New Roman" w:eastAsia="Times New Roman" w:hAnsi="Times New Roman" w:cs="Times New Roman"/>
          <w:snapToGrid w:val="0"/>
          <w:sz w:val="20"/>
          <w:szCs w:val="20"/>
          <w:lang w:eastAsia="ru-RU"/>
        </w:rPr>
        <w:t xml:space="preserve"> действую</w:t>
      </w:r>
      <w:r w:rsidRPr="00484A1D">
        <w:rPr>
          <w:rFonts w:ascii="Times New Roman" w:eastAsia="Times New Roman" w:hAnsi="Times New Roman" w:cs="Times New Roman"/>
          <w:snapToGrid w:val="0"/>
          <w:sz w:val="20"/>
          <w:szCs w:val="20"/>
          <w:lang w:eastAsia="ru-RU"/>
        </w:rPr>
        <w:t xml:space="preserve">т со дня заключения Договора. </w:t>
      </w:r>
    </w:p>
    <w:p w:rsidR="00BB4940" w:rsidRPr="00484A1D" w:rsidRDefault="00D93391" w:rsidP="00D93391">
      <w:pPr>
        <w:spacing w:after="0" w:line="240" w:lineRule="auto"/>
        <w:rPr>
          <w:rFonts w:ascii="Times New Roman" w:eastAsia="Times New Roman" w:hAnsi="Times New Roman" w:cs="Times New Roman"/>
          <w:snapToGrid w:val="0"/>
          <w:sz w:val="20"/>
          <w:szCs w:val="20"/>
          <w:lang w:eastAsia="ru-RU"/>
        </w:rPr>
      </w:pPr>
      <w:r w:rsidRPr="00484A1D">
        <w:rPr>
          <w:rFonts w:ascii="Times New Roman" w:eastAsia="Times New Roman" w:hAnsi="Times New Roman" w:cs="Times New Roman"/>
          <w:snapToGrid w:val="0"/>
          <w:sz w:val="20"/>
          <w:szCs w:val="20"/>
          <w:lang w:eastAsia="ru-RU"/>
        </w:rPr>
        <w:t>Изменение цен предусмотрено п. 2.4 Договора</w:t>
      </w:r>
      <w:r w:rsidR="004609D9">
        <w:rPr>
          <w:rFonts w:ascii="Times New Roman" w:eastAsia="Times New Roman" w:hAnsi="Times New Roman" w:cs="Times New Roman"/>
          <w:snapToGrid w:val="0"/>
          <w:sz w:val="20"/>
          <w:szCs w:val="20"/>
          <w:lang w:eastAsia="ru-RU"/>
        </w:rPr>
        <w:t xml:space="preserve"> путем заключения</w:t>
      </w:r>
      <w:r w:rsidR="001948A1">
        <w:rPr>
          <w:rFonts w:ascii="Times New Roman" w:eastAsia="Times New Roman" w:hAnsi="Times New Roman" w:cs="Times New Roman"/>
          <w:snapToGrid w:val="0"/>
          <w:sz w:val="20"/>
          <w:szCs w:val="20"/>
          <w:lang w:eastAsia="ru-RU"/>
        </w:rPr>
        <w:t xml:space="preserve"> дополнительного соглашения</w:t>
      </w:r>
      <w:r w:rsidR="004609D9">
        <w:rPr>
          <w:rFonts w:ascii="Times New Roman" w:eastAsia="Times New Roman" w:hAnsi="Times New Roman" w:cs="Times New Roman"/>
          <w:snapToGrid w:val="0"/>
          <w:sz w:val="20"/>
          <w:szCs w:val="20"/>
          <w:lang w:eastAsia="ru-RU"/>
        </w:rPr>
        <w:t xml:space="preserve"> с обеих Сторон</w:t>
      </w:r>
      <w:r w:rsidR="001948A1">
        <w:rPr>
          <w:rFonts w:ascii="Times New Roman" w:eastAsia="Times New Roman" w:hAnsi="Times New Roman" w:cs="Times New Roman"/>
          <w:snapToGrid w:val="0"/>
          <w:sz w:val="20"/>
          <w:szCs w:val="20"/>
          <w:lang w:eastAsia="ru-RU"/>
        </w:rPr>
        <w:t>.</w:t>
      </w:r>
    </w:p>
    <w:p w:rsidR="00626235" w:rsidRDefault="00626235"/>
    <w:tbl>
      <w:tblPr>
        <w:tblW w:w="9933" w:type="dxa"/>
        <w:tblLook w:val="01E0" w:firstRow="1" w:lastRow="1" w:firstColumn="1" w:lastColumn="1" w:noHBand="0" w:noVBand="0"/>
      </w:tblPr>
      <w:tblGrid>
        <w:gridCol w:w="5148"/>
        <w:gridCol w:w="4785"/>
      </w:tblGrid>
      <w:tr w:rsidR="00E82697" w:rsidRPr="00E82697" w:rsidTr="00DF2BC3">
        <w:tc>
          <w:tcPr>
            <w:tcW w:w="5148" w:type="dxa"/>
          </w:tcPr>
          <w:p w:rsidR="00E82697" w:rsidRPr="00E82697" w:rsidRDefault="00E82697" w:rsidP="00E82697">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Cs/>
                <w:sz w:val="20"/>
                <w:szCs w:val="20"/>
                <w:lang w:eastAsia="ru-RU"/>
              </w:rPr>
              <w:t>Исполнитель:</w:t>
            </w:r>
          </w:p>
          <w:p w:rsidR="00E82697" w:rsidRPr="00E82697" w:rsidRDefault="00E82697" w:rsidP="00E82697">
            <w:pPr>
              <w:spacing w:after="0" w:line="240" w:lineRule="auto"/>
              <w:rPr>
                <w:rFonts w:ascii="Times New Roman" w:eastAsia="Times New Roman" w:hAnsi="Times New Roman" w:cs="Times New Roman"/>
                <w:b/>
                <w:sz w:val="20"/>
                <w:szCs w:val="20"/>
                <w:lang w:eastAsia="ru-RU"/>
              </w:rPr>
            </w:pPr>
            <w:r w:rsidRPr="00E82697">
              <w:rPr>
                <w:rFonts w:ascii="Times New Roman" w:eastAsia="Times New Roman" w:hAnsi="Times New Roman" w:cs="Times New Roman"/>
                <w:b/>
                <w:sz w:val="20"/>
                <w:szCs w:val="20"/>
                <w:lang w:eastAsia="ru-RU"/>
              </w:rPr>
              <w:t>наименование</w:t>
            </w:r>
          </w:p>
          <w:p w:rsidR="00E82697" w:rsidRPr="00E82697" w:rsidRDefault="00E82697" w:rsidP="00E82697">
            <w:pPr>
              <w:spacing w:after="0" w:line="240" w:lineRule="auto"/>
              <w:outlineLvl w:val="2"/>
              <w:rPr>
                <w:rFonts w:ascii="Times New Roman" w:eastAsia="Times New Roman" w:hAnsi="Times New Roman" w:cs="Times New Roman"/>
                <w:bCs/>
                <w:sz w:val="20"/>
                <w:szCs w:val="20"/>
                <w:lang w:eastAsia="ru-RU"/>
              </w:rPr>
            </w:pPr>
          </w:p>
          <w:p w:rsidR="00E82697" w:rsidRPr="00E82697" w:rsidRDefault="00E82697" w:rsidP="00E82697">
            <w:pPr>
              <w:autoSpaceDE w:val="0"/>
              <w:autoSpaceDN w:val="0"/>
              <w:adjustRightInd w:val="0"/>
              <w:spacing w:after="0" w:line="240" w:lineRule="auto"/>
              <w:rPr>
                <w:rFonts w:ascii="Times New Roman" w:eastAsia="Times New Roman" w:hAnsi="Times New Roman" w:cs="Times New Roman"/>
                <w:sz w:val="20"/>
                <w:szCs w:val="20"/>
                <w:lang w:eastAsia="ru-RU"/>
              </w:rPr>
            </w:pPr>
            <w:r w:rsidRPr="00E82697">
              <w:rPr>
                <w:rFonts w:ascii="Times New Roman" w:eastAsia="Times New Roman" w:hAnsi="Times New Roman" w:cs="Times New Roman"/>
                <w:sz w:val="20"/>
                <w:szCs w:val="20"/>
                <w:lang w:eastAsia="ru-RU"/>
              </w:rPr>
              <w:t>От имени Исполнителя</w:t>
            </w:r>
          </w:p>
          <w:p w:rsidR="00E82697" w:rsidRPr="00E82697" w:rsidRDefault="00E82697" w:rsidP="00E82697">
            <w:pPr>
              <w:spacing w:after="0" w:line="240" w:lineRule="auto"/>
              <w:outlineLvl w:val="2"/>
              <w:rPr>
                <w:rFonts w:ascii="Times New Roman" w:eastAsia="Times New Roman" w:hAnsi="Times New Roman" w:cs="Times New Roman"/>
                <w:b/>
                <w:bCs/>
                <w:sz w:val="20"/>
                <w:szCs w:val="20"/>
                <w:lang w:eastAsia="ru-RU"/>
              </w:rPr>
            </w:pPr>
          </w:p>
          <w:p w:rsidR="00E82697" w:rsidRPr="00E82697" w:rsidRDefault="00E82697" w:rsidP="00E82697">
            <w:pPr>
              <w:spacing w:after="0" w:line="240" w:lineRule="auto"/>
              <w:outlineLvl w:val="2"/>
              <w:rPr>
                <w:rFonts w:ascii="Times New Roman" w:eastAsia="Times New Roman" w:hAnsi="Times New Roman" w:cs="Times New Roman"/>
                <w:b/>
                <w:bCs/>
                <w:sz w:val="20"/>
                <w:szCs w:val="20"/>
                <w:lang w:eastAsia="ru-RU"/>
              </w:rPr>
            </w:pPr>
          </w:p>
          <w:p w:rsidR="00E82697" w:rsidRPr="00E82697" w:rsidRDefault="00E82697" w:rsidP="00E82697">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
                <w:bCs/>
                <w:sz w:val="20"/>
                <w:szCs w:val="20"/>
                <w:lang w:eastAsia="ru-RU"/>
              </w:rPr>
              <w:t>____________________</w:t>
            </w:r>
            <w:r w:rsidRPr="00E82697">
              <w:rPr>
                <w:rFonts w:ascii="Times New Roman" w:eastAsia="Times New Roman" w:hAnsi="Times New Roman" w:cs="Times New Roman"/>
                <w:i/>
                <w:sz w:val="20"/>
                <w:szCs w:val="20"/>
                <w:lang w:eastAsia="ru-RU"/>
              </w:rPr>
              <w:t>(расшифровка подписи)</w:t>
            </w:r>
          </w:p>
        </w:tc>
        <w:tc>
          <w:tcPr>
            <w:tcW w:w="4785" w:type="dxa"/>
          </w:tcPr>
          <w:p w:rsidR="00E82697" w:rsidRPr="00E82697" w:rsidRDefault="00E82697" w:rsidP="00E82697">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Cs/>
                <w:sz w:val="20"/>
                <w:szCs w:val="20"/>
                <w:lang w:eastAsia="ru-RU"/>
              </w:rPr>
              <w:t>Заказчик:</w:t>
            </w:r>
          </w:p>
          <w:p w:rsidR="00E82697" w:rsidRPr="00E82697" w:rsidRDefault="00E82697" w:rsidP="00E82697">
            <w:pPr>
              <w:widowControl w:val="0"/>
              <w:suppressAutoHyphens/>
              <w:spacing w:after="0" w:line="240" w:lineRule="auto"/>
              <w:rPr>
                <w:rFonts w:ascii="Times New Roman" w:eastAsia="HG Mincho Light J" w:hAnsi="Times New Roman" w:cs="Times New Roman"/>
                <w:b/>
                <w:color w:val="000000"/>
                <w:sz w:val="20"/>
                <w:szCs w:val="20"/>
                <w:lang w:eastAsia="ru-RU"/>
              </w:rPr>
            </w:pPr>
            <w:r w:rsidRPr="00E82697">
              <w:rPr>
                <w:rFonts w:ascii="Times New Roman" w:eastAsia="Times New Roman" w:hAnsi="Times New Roman" w:cs="Times New Roman"/>
                <w:b/>
                <w:sz w:val="20"/>
                <w:szCs w:val="20"/>
                <w:lang w:eastAsia="zh-CN"/>
              </w:rPr>
              <w:t>ООО «Волжские коммунальные системы»</w:t>
            </w:r>
          </w:p>
          <w:p w:rsidR="00E82697" w:rsidRPr="00E82697" w:rsidRDefault="00E82697" w:rsidP="00E82697">
            <w:pPr>
              <w:spacing w:after="0" w:line="240" w:lineRule="auto"/>
              <w:rPr>
                <w:rFonts w:ascii="Times New Roman" w:eastAsia="Times New Roman" w:hAnsi="Times New Roman" w:cs="Times New Roman"/>
                <w:sz w:val="20"/>
                <w:szCs w:val="20"/>
                <w:lang w:eastAsia="ru-RU"/>
              </w:rPr>
            </w:pPr>
          </w:p>
          <w:p w:rsidR="00E82697" w:rsidRPr="00E82697" w:rsidRDefault="00E82697" w:rsidP="00E82697">
            <w:pPr>
              <w:spacing w:after="0" w:line="240" w:lineRule="auto"/>
              <w:rPr>
                <w:rFonts w:ascii="Times New Roman" w:eastAsia="Times New Roman" w:hAnsi="Times New Roman" w:cs="Times New Roman"/>
                <w:sz w:val="20"/>
                <w:szCs w:val="20"/>
                <w:lang w:eastAsia="ru-RU"/>
              </w:rPr>
            </w:pPr>
            <w:r w:rsidRPr="00E82697">
              <w:rPr>
                <w:rFonts w:ascii="Times New Roman" w:eastAsia="Times New Roman" w:hAnsi="Times New Roman" w:cs="Times New Roman"/>
                <w:sz w:val="20"/>
                <w:szCs w:val="20"/>
                <w:lang w:eastAsia="ru-RU"/>
              </w:rPr>
              <w:t>Исполнительный директор</w:t>
            </w:r>
          </w:p>
          <w:p w:rsidR="00E82697" w:rsidRPr="00E82697" w:rsidRDefault="00E82697" w:rsidP="00E82697">
            <w:pPr>
              <w:spacing w:after="0" w:line="240" w:lineRule="auto"/>
              <w:jc w:val="both"/>
              <w:outlineLvl w:val="2"/>
              <w:rPr>
                <w:rFonts w:ascii="Times New Roman" w:eastAsia="Times New Roman" w:hAnsi="Times New Roman" w:cs="Times New Roman"/>
                <w:b/>
                <w:bCs/>
                <w:sz w:val="20"/>
                <w:szCs w:val="20"/>
                <w:lang w:eastAsia="ru-RU"/>
              </w:rPr>
            </w:pPr>
          </w:p>
          <w:p w:rsidR="00E82697" w:rsidRPr="00E82697" w:rsidRDefault="00E82697" w:rsidP="00E82697">
            <w:pPr>
              <w:spacing w:after="0" w:line="240" w:lineRule="auto"/>
              <w:jc w:val="both"/>
              <w:outlineLvl w:val="2"/>
              <w:rPr>
                <w:rFonts w:ascii="Times New Roman" w:eastAsia="Times New Roman" w:hAnsi="Times New Roman" w:cs="Times New Roman"/>
                <w:b/>
                <w:bCs/>
                <w:sz w:val="20"/>
                <w:szCs w:val="20"/>
                <w:lang w:eastAsia="ru-RU"/>
              </w:rPr>
            </w:pPr>
          </w:p>
          <w:p w:rsidR="00E82697" w:rsidRPr="00E82697" w:rsidRDefault="00E82697" w:rsidP="00E82697">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sz w:val="20"/>
                <w:szCs w:val="20"/>
                <w:lang w:eastAsia="ru-RU"/>
              </w:rPr>
              <w:t xml:space="preserve"> </w:t>
            </w:r>
            <w:r w:rsidRPr="00E82697">
              <w:rPr>
                <w:rFonts w:ascii="Times New Roman" w:eastAsia="Times New Roman" w:hAnsi="Times New Roman" w:cs="Times New Roman"/>
                <w:b/>
                <w:i/>
                <w:sz w:val="20"/>
                <w:szCs w:val="20"/>
                <w:lang w:eastAsia="ru-RU"/>
              </w:rPr>
              <w:t>______________________</w:t>
            </w:r>
            <w:r w:rsidRPr="00E82697">
              <w:rPr>
                <w:rFonts w:ascii="Times New Roman" w:eastAsia="Times New Roman" w:hAnsi="Times New Roman" w:cs="Times New Roman"/>
                <w:i/>
                <w:sz w:val="20"/>
                <w:szCs w:val="20"/>
                <w:lang w:eastAsia="ru-RU"/>
              </w:rPr>
              <w:t>(А.Г. Бадьянов)</w:t>
            </w:r>
          </w:p>
        </w:tc>
      </w:tr>
      <w:tr w:rsidR="00E82697" w:rsidRPr="00E82697" w:rsidTr="00DF2BC3">
        <w:tc>
          <w:tcPr>
            <w:tcW w:w="5148" w:type="dxa"/>
          </w:tcPr>
          <w:p w:rsidR="00E82697" w:rsidRPr="00E82697" w:rsidRDefault="00E82697" w:rsidP="00E82697">
            <w:pPr>
              <w:spacing w:after="0" w:line="240" w:lineRule="auto"/>
              <w:outlineLvl w:val="2"/>
              <w:rPr>
                <w:rFonts w:ascii="Times New Roman" w:eastAsia="Times New Roman" w:hAnsi="Times New Roman" w:cs="Times New Roman"/>
                <w:bCs/>
                <w:i/>
                <w:sz w:val="20"/>
                <w:szCs w:val="20"/>
                <w:lang w:eastAsia="ru-RU"/>
              </w:rPr>
            </w:pPr>
            <w:r w:rsidRPr="00E82697">
              <w:rPr>
                <w:rFonts w:ascii="Times New Roman" w:eastAsia="Times New Roman" w:hAnsi="Times New Roman" w:cs="Times New Roman"/>
                <w:bCs/>
                <w:i/>
                <w:sz w:val="20"/>
                <w:szCs w:val="20"/>
                <w:lang w:eastAsia="ru-RU"/>
              </w:rPr>
              <w:t xml:space="preserve">                            </w:t>
            </w:r>
            <w:proofErr w:type="spellStart"/>
            <w:r w:rsidRPr="00E82697">
              <w:rPr>
                <w:rFonts w:ascii="Times New Roman" w:eastAsia="Times New Roman" w:hAnsi="Times New Roman" w:cs="Times New Roman"/>
                <w:bCs/>
                <w:i/>
                <w:sz w:val="20"/>
                <w:szCs w:val="20"/>
                <w:lang w:eastAsia="ru-RU"/>
              </w:rPr>
              <w:t>м.п</w:t>
            </w:r>
            <w:proofErr w:type="spellEnd"/>
            <w:r w:rsidRPr="00E82697">
              <w:rPr>
                <w:rFonts w:ascii="Times New Roman" w:eastAsia="Times New Roman" w:hAnsi="Times New Roman" w:cs="Times New Roman"/>
                <w:bCs/>
                <w:i/>
                <w:sz w:val="20"/>
                <w:szCs w:val="20"/>
                <w:lang w:eastAsia="ru-RU"/>
              </w:rPr>
              <w:t>.</w:t>
            </w:r>
          </w:p>
        </w:tc>
        <w:tc>
          <w:tcPr>
            <w:tcW w:w="4785" w:type="dxa"/>
          </w:tcPr>
          <w:p w:rsidR="00E82697" w:rsidRPr="00E82697" w:rsidRDefault="00E82697" w:rsidP="00E82697">
            <w:pPr>
              <w:spacing w:after="0" w:line="240" w:lineRule="auto"/>
              <w:outlineLvl w:val="2"/>
              <w:rPr>
                <w:rFonts w:ascii="Times New Roman" w:eastAsia="Times New Roman" w:hAnsi="Times New Roman" w:cs="Times New Roman"/>
                <w:bCs/>
                <w:i/>
                <w:sz w:val="20"/>
                <w:szCs w:val="20"/>
                <w:lang w:eastAsia="ru-RU"/>
              </w:rPr>
            </w:pPr>
            <w:r w:rsidRPr="00E82697">
              <w:rPr>
                <w:rFonts w:ascii="Times New Roman" w:eastAsia="Times New Roman" w:hAnsi="Times New Roman" w:cs="Times New Roman"/>
                <w:bCs/>
                <w:i/>
                <w:sz w:val="20"/>
                <w:szCs w:val="20"/>
                <w:lang w:eastAsia="ru-RU"/>
              </w:rPr>
              <w:t xml:space="preserve">                         </w:t>
            </w:r>
            <w:proofErr w:type="spellStart"/>
            <w:r w:rsidRPr="00E82697">
              <w:rPr>
                <w:rFonts w:ascii="Times New Roman" w:eastAsia="Times New Roman" w:hAnsi="Times New Roman" w:cs="Times New Roman"/>
                <w:bCs/>
                <w:i/>
                <w:sz w:val="20"/>
                <w:szCs w:val="20"/>
                <w:lang w:eastAsia="ru-RU"/>
              </w:rPr>
              <w:t>м.п</w:t>
            </w:r>
            <w:proofErr w:type="spellEnd"/>
            <w:r w:rsidRPr="00E82697">
              <w:rPr>
                <w:rFonts w:ascii="Times New Roman" w:eastAsia="Times New Roman" w:hAnsi="Times New Roman" w:cs="Times New Roman"/>
                <w:bCs/>
                <w:i/>
                <w:sz w:val="20"/>
                <w:szCs w:val="20"/>
                <w:lang w:eastAsia="ru-RU"/>
              </w:rPr>
              <w:t>.</w:t>
            </w:r>
          </w:p>
        </w:tc>
      </w:tr>
    </w:tbl>
    <w:p w:rsidR="00D93391" w:rsidRDefault="00D93391"/>
    <w:p w:rsidR="00D93391" w:rsidRDefault="00D93391"/>
    <w:p w:rsidR="00D93391" w:rsidRDefault="00D93391"/>
    <w:p w:rsidR="00D93391" w:rsidRDefault="00D93391"/>
    <w:p w:rsidR="00D93391" w:rsidRDefault="00D93391"/>
    <w:p w:rsidR="00D93391" w:rsidRDefault="00D93391"/>
    <w:p w:rsidR="00D93391" w:rsidRDefault="00D93391"/>
    <w:p w:rsidR="00D93391" w:rsidRDefault="00D93391"/>
    <w:p w:rsidR="00D93391" w:rsidRDefault="00D93391"/>
    <w:p w:rsidR="00A634FA" w:rsidRPr="00A634FA" w:rsidRDefault="00A634FA" w:rsidP="00A634FA">
      <w:pPr>
        <w:suppressAutoHyphens/>
        <w:spacing w:after="0" w:line="240" w:lineRule="auto"/>
        <w:jc w:val="right"/>
        <w:rPr>
          <w:rFonts w:ascii="Times New Roman" w:eastAsia="SimSun" w:hAnsi="Times New Roman" w:cs="Times New Roman"/>
          <w:b/>
          <w:sz w:val="24"/>
          <w:szCs w:val="24"/>
          <w:lang w:eastAsia="ar-SA"/>
        </w:rPr>
      </w:pPr>
      <w:r w:rsidRPr="00A634FA">
        <w:rPr>
          <w:rFonts w:ascii="Times New Roman" w:eastAsia="SimSun" w:hAnsi="Times New Roman" w:cs="Times New Roman"/>
          <w:b/>
          <w:sz w:val="24"/>
          <w:szCs w:val="24"/>
          <w:lang w:eastAsia="ar-SA"/>
        </w:rPr>
        <w:lastRenderedPageBreak/>
        <w:t xml:space="preserve">Приложение № </w:t>
      </w:r>
      <w:r>
        <w:rPr>
          <w:rFonts w:ascii="Times New Roman" w:eastAsia="SimSun" w:hAnsi="Times New Roman" w:cs="Times New Roman"/>
          <w:b/>
          <w:sz w:val="24"/>
          <w:szCs w:val="24"/>
          <w:lang w:eastAsia="ar-SA"/>
        </w:rPr>
        <w:t>2</w:t>
      </w:r>
    </w:p>
    <w:p w:rsidR="00A634FA" w:rsidRPr="00A634FA" w:rsidRDefault="00A634FA" w:rsidP="00A634FA">
      <w:pPr>
        <w:suppressAutoHyphens/>
        <w:spacing w:after="0" w:line="240" w:lineRule="auto"/>
        <w:jc w:val="right"/>
        <w:rPr>
          <w:rFonts w:ascii="Times New Roman" w:eastAsia="SimSun" w:hAnsi="Times New Roman" w:cs="Times New Roman"/>
          <w:sz w:val="24"/>
          <w:szCs w:val="24"/>
          <w:lang w:eastAsia="ar-SA"/>
        </w:rPr>
      </w:pPr>
      <w:r w:rsidRPr="00A634FA">
        <w:rPr>
          <w:rFonts w:ascii="Times New Roman" w:eastAsia="SimSun" w:hAnsi="Times New Roman" w:cs="Times New Roman"/>
          <w:b/>
          <w:sz w:val="24"/>
          <w:szCs w:val="24"/>
          <w:lang w:eastAsia="ar-SA"/>
        </w:rPr>
        <w:t xml:space="preserve">                                    </w:t>
      </w:r>
      <w:r w:rsidRPr="00A634FA">
        <w:rPr>
          <w:rFonts w:ascii="Times New Roman" w:eastAsia="SimSun" w:hAnsi="Times New Roman" w:cs="Times New Roman"/>
          <w:sz w:val="24"/>
          <w:szCs w:val="24"/>
          <w:lang w:eastAsia="ar-SA"/>
        </w:rPr>
        <w:t xml:space="preserve">  к договору  № ____</w:t>
      </w:r>
      <w:r w:rsidRPr="00A634FA">
        <w:rPr>
          <w:rFonts w:ascii="Times New Roman" w:eastAsia="SimSun" w:hAnsi="Times New Roman" w:cs="Times New Roman"/>
          <w:sz w:val="24"/>
          <w:szCs w:val="24"/>
          <w:lang w:eastAsia="ar-SA"/>
        </w:rPr>
        <w:br/>
        <w:t xml:space="preserve"> от  _______20__</w:t>
      </w:r>
      <w:r w:rsidR="00742265">
        <w:rPr>
          <w:rFonts w:ascii="Times New Roman" w:eastAsia="SimSun" w:hAnsi="Times New Roman" w:cs="Times New Roman"/>
          <w:sz w:val="24"/>
          <w:szCs w:val="24"/>
          <w:lang w:eastAsia="ar-SA"/>
        </w:rPr>
        <w:t>_</w:t>
      </w:r>
      <w:r w:rsidRPr="00A634FA">
        <w:rPr>
          <w:rFonts w:ascii="Times New Roman" w:eastAsia="SimSun" w:hAnsi="Times New Roman" w:cs="Times New Roman"/>
          <w:sz w:val="24"/>
          <w:szCs w:val="24"/>
          <w:lang w:eastAsia="ar-SA"/>
        </w:rPr>
        <w:t>г.</w:t>
      </w:r>
    </w:p>
    <w:p w:rsidR="00A634FA" w:rsidRDefault="00A634FA" w:rsidP="00A634FA">
      <w:pPr>
        <w:suppressAutoHyphens/>
        <w:spacing w:after="0" w:line="240" w:lineRule="auto"/>
        <w:jc w:val="right"/>
        <w:rPr>
          <w:rFonts w:ascii="Times New Roman" w:eastAsia="SimSun" w:hAnsi="Times New Roman" w:cs="Times New Roman"/>
          <w:sz w:val="24"/>
          <w:szCs w:val="24"/>
          <w:lang w:eastAsia="ar-SA"/>
        </w:rPr>
      </w:pPr>
      <w:r w:rsidRPr="00A634FA">
        <w:rPr>
          <w:rFonts w:ascii="Times New Roman" w:eastAsia="SimSun" w:hAnsi="Times New Roman" w:cs="Times New Roman"/>
          <w:sz w:val="24"/>
          <w:szCs w:val="24"/>
          <w:lang w:eastAsia="ar-SA"/>
        </w:rPr>
        <w:t xml:space="preserve">     об оказании транспортно-диспетчерских услуг</w:t>
      </w:r>
    </w:p>
    <w:p w:rsidR="00A634FA" w:rsidRDefault="00A634FA" w:rsidP="00D93391">
      <w:pPr>
        <w:suppressAutoHyphens/>
        <w:spacing w:after="0" w:line="240" w:lineRule="auto"/>
        <w:jc w:val="center"/>
        <w:rPr>
          <w:rFonts w:ascii="Times New Roman" w:eastAsia="SimSun" w:hAnsi="Times New Roman" w:cs="Times New Roman"/>
          <w:sz w:val="24"/>
          <w:szCs w:val="24"/>
          <w:lang w:eastAsia="ar-SA"/>
        </w:rPr>
      </w:pPr>
    </w:p>
    <w:p w:rsidR="00D93391" w:rsidRPr="00E82697" w:rsidRDefault="00E82697" w:rsidP="00E82697">
      <w:pPr>
        <w:jc w:val="center"/>
        <w:rPr>
          <w:rFonts w:ascii="Times New Roman" w:hAnsi="Times New Roman" w:cs="Times New Roman"/>
          <w:b/>
          <w:sz w:val="24"/>
          <w:szCs w:val="24"/>
        </w:rPr>
      </w:pPr>
      <w:r w:rsidRPr="00E82697">
        <w:rPr>
          <w:rFonts w:ascii="Times New Roman" w:hAnsi="Times New Roman" w:cs="Times New Roman"/>
          <w:b/>
          <w:sz w:val="24"/>
          <w:szCs w:val="24"/>
        </w:rPr>
        <w:t>СПИСОК ПАССАЖИРОВ*</w:t>
      </w:r>
    </w:p>
    <w:tbl>
      <w:tblPr>
        <w:tblStyle w:val="a3"/>
        <w:tblW w:w="0" w:type="auto"/>
        <w:tblLook w:val="04A0" w:firstRow="1" w:lastRow="0" w:firstColumn="1" w:lastColumn="0" w:noHBand="0" w:noVBand="1"/>
      </w:tblPr>
      <w:tblGrid>
        <w:gridCol w:w="675"/>
        <w:gridCol w:w="6083"/>
        <w:gridCol w:w="3380"/>
      </w:tblGrid>
      <w:tr w:rsidR="00A634FA" w:rsidRPr="00E82697" w:rsidTr="00A634FA">
        <w:tc>
          <w:tcPr>
            <w:tcW w:w="675" w:type="dxa"/>
          </w:tcPr>
          <w:p w:rsidR="00A634FA" w:rsidRPr="00E82697" w:rsidRDefault="00A634FA" w:rsidP="00E82697">
            <w:pPr>
              <w:jc w:val="center"/>
              <w:rPr>
                <w:rFonts w:ascii="Times New Roman" w:hAnsi="Times New Roman" w:cs="Times New Roman"/>
                <w:sz w:val="20"/>
                <w:szCs w:val="20"/>
              </w:rPr>
            </w:pPr>
            <w:r w:rsidRPr="00E82697">
              <w:rPr>
                <w:rFonts w:ascii="Times New Roman" w:hAnsi="Times New Roman" w:cs="Times New Roman"/>
                <w:sz w:val="20"/>
                <w:szCs w:val="20"/>
              </w:rPr>
              <w:t>№</w:t>
            </w:r>
          </w:p>
        </w:tc>
        <w:tc>
          <w:tcPr>
            <w:tcW w:w="6083" w:type="dxa"/>
          </w:tcPr>
          <w:p w:rsidR="00A634FA" w:rsidRPr="00E82697" w:rsidRDefault="00E82697" w:rsidP="00E82697">
            <w:pPr>
              <w:jc w:val="center"/>
              <w:rPr>
                <w:rFonts w:ascii="Times New Roman" w:hAnsi="Times New Roman" w:cs="Times New Roman"/>
                <w:sz w:val="20"/>
                <w:szCs w:val="20"/>
              </w:rPr>
            </w:pPr>
            <w:r w:rsidRPr="00E82697">
              <w:rPr>
                <w:rFonts w:ascii="Times New Roman" w:hAnsi="Times New Roman" w:cs="Times New Roman"/>
                <w:sz w:val="20"/>
                <w:szCs w:val="20"/>
              </w:rPr>
              <w:t>ФИО, должность</w:t>
            </w:r>
          </w:p>
        </w:tc>
        <w:tc>
          <w:tcPr>
            <w:tcW w:w="3380" w:type="dxa"/>
          </w:tcPr>
          <w:p w:rsidR="00A634FA" w:rsidRPr="00E82697" w:rsidRDefault="00E82697" w:rsidP="00E82697">
            <w:pPr>
              <w:jc w:val="center"/>
              <w:rPr>
                <w:rFonts w:ascii="Times New Roman" w:hAnsi="Times New Roman" w:cs="Times New Roman"/>
                <w:sz w:val="20"/>
                <w:szCs w:val="20"/>
              </w:rPr>
            </w:pPr>
            <w:r w:rsidRPr="00E82697">
              <w:rPr>
                <w:rFonts w:ascii="Times New Roman" w:hAnsi="Times New Roman" w:cs="Times New Roman"/>
                <w:sz w:val="20"/>
                <w:szCs w:val="20"/>
              </w:rPr>
              <w:t>Номер сотового телефона</w:t>
            </w:r>
          </w:p>
        </w:tc>
      </w:tr>
      <w:tr w:rsidR="00A634FA" w:rsidRPr="00E82697" w:rsidTr="00A634FA">
        <w:tc>
          <w:tcPr>
            <w:tcW w:w="675" w:type="dxa"/>
          </w:tcPr>
          <w:p w:rsidR="00A634FA" w:rsidRPr="00E82697" w:rsidRDefault="00A634FA">
            <w:pPr>
              <w:rPr>
                <w:rFonts w:ascii="Times New Roman" w:hAnsi="Times New Roman" w:cs="Times New Roman"/>
                <w:sz w:val="20"/>
                <w:szCs w:val="20"/>
              </w:rPr>
            </w:pPr>
          </w:p>
        </w:tc>
        <w:tc>
          <w:tcPr>
            <w:tcW w:w="6083" w:type="dxa"/>
          </w:tcPr>
          <w:p w:rsidR="00A634FA" w:rsidRPr="00E82697" w:rsidRDefault="00A634FA">
            <w:pPr>
              <w:rPr>
                <w:rFonts w:ascii="Times New Roman" w:hAnsi="Times New Roman" w:cs="Times New Roman"/>
                <w:sz w:val="20"/>
                <w:szCs w:val="20"/>
              </w:rPr>
            </w:pPr>
          </w:p>
        </w:tc>
        <w:tc>
          <w:tcPr>
            <w:tcW w:w="3380" w:type="dxa"/>
          </w:tcPr>
          <w:p w:rsidR="00A634FA" w:rsidRPr="00E82697" w:rsidRDefault="00A634FA">
            <w:pPr>
              <w:rPr>
                <w:rFonts w:ascii="Times New Roman" w:hAnsi="Times New Roman" w:cs="Times New Roman"/>
                <w:sz w:val="20"/>
                <w:szCs w:val="20"/>
              </w:rPr>
            </w:pPr>
          </w:p>
        </w:tc>
      </w:tr>
      <w:tr w:rsidR="00A634FA" w:rsidRPr="00E82697" w:rsidTr="00A634FA">
        <w:tc>
          <w:tcPr>
            <w:tcW w:w="675" w:type="dxa"/>
          </w:tcPr>
          <w:p w:rsidR="00A634FA" w:rsidRPr="00E82697" w:rsidRDefault="00A634FA">
            <w:pPr>
              <w:rPr>
                <w:rFonts w:ascii="Times New Roman" w:hAnsi="Times New Roman" w:cs="Times New Roman"/>
                <w:sz w:val="20"/>
                <w:szCs w:val="20"/>
              </w:rPr>
            </w:pPr>
          </w:p>
        </w:tc>
        <w:tc>
          <w:tcPr>
            <w:tcW w:w="6083" w:type="dxa"/>
          </w:tcPr>
          <w:p w:rsidR="00A634FA" w:rsidRPr="00E82697" w:rsidRDefault="00A634FA">
            <w:pPr>
              <w:rPr>
                <w:rFonts w:ascii="Times New Roman" w:hAnsi="Times New Roman" w:cs="Times New Roman"/>
                <w:sz w:val="20"/>
                <w:szCs w:val="20"/>
              </w:rPr>
            </w:pPr>
          </w:p>
        </w:tc>
        <w:tc>
          <w:tcPr>
            <w:tcW w:w="3380" w:type="dxa"/>
          </w:tcPr>
          <w:p w:rsidR="00A634FA" w:rsidRPr="00E82697" w:rsidRDefault="00A634FA">
            <w:pPr>
              <w:rPr>
                <w:rFonts w:ascii="Times New Roman" w:hAnsi="Times New Roman" w:cs="Times New Roman"/>
                <w:sz w:val="20"/>
                <w:szCs w:val="20"/>
              </w:rPr>
            </w:pPr>
          </w:p>
        </w:tc>
      </w:tr>
      <w:tr w:rsidR="00A634FA" w:rsidRPr="00E82697" w:rsidTr="00A634FA">
        <w:tc>
          <w:tcPr>
            <w:tcW w:w="675" w:type="dxa"/>
          </w:tcPr>
          <w:p w:rsidR="00A634FA" w:rsidRPr="00E82697" w:rsidRDefault="00A634FA">
            <w:pPr>
              <w:rPr>
                <w:rFonts w:ascii="Times New Roman" w:hAnsi="Times New Roman" w:cs="Times New Roman"/>
                <w:sz w:val="20"/>
                <w:szCs w:val="20"/>
              </w:rPr>
            </w:pPr>
          </w:p>
        </w:tc>
        <w:tc>
          <w:tcPr>
            <w:tcW w:w="6083" w:type="dxa"/>
          </w:tcPr>
          <w:p w:rsidR="00A634FA" w:rsidRPr="00E82697" w:rsidRDefault="00A634FA">
            <w:pPr>
              <w:rPr>
                <w:rFonts w:ascii="Times New Roman" w:hAnsi="Times New Roman" w:cs="Times New Roman"/>
                <w:sz w:val="20"/>
                <w:szCs w:val="20"/>
              </w:rPr>
            </w:pPr>
          </w:p>
        </w:tc>
        <w:tc>
          <w:tcPr>
            <w:tcW w:w="3380" w:type="dxa"/>
          </w:tcPr>
          <w:p w:rsidR="00A634FA" w:rsidRPr="00E82697" w:rsidRDefault="00A634FA">
            <w:pPr>
              <w:rPr>
                <w:rFonts w:ascii="Times New Roman" w:hAnsi="Times New Roman" w:cs="Times New Roman"/>
                <w:sz w:val="20"/>
                <w:szCs w:val="20"/>
              </w:rPr>
            </w:pPr>
          </w:p>
        </w:tc>
      </w:tr>
    </w:tbl>
    <w:p w:rsidR="00D93391" w:rsidRPr="00E82697" w:rsidRDefault="00E82697">
      <w:pPr>
        <w:rPr>
          <w:rFonts w:ascii="Times New Roman" w:hAnsi="Times New Roman" w:cs="Times New Roman"/>
          <w:sz w:val="20"/>
          <w:szCs w:val="20"/>
        </w:rPr>
      </w:pPr>
      <w:r w:rsidRPr="00E82697">
        <w:rPr>
          <w:rFonts w:ascii="Times New Roman" w:hAnsi="Times New Roman" w:cs="Times New Roman"/>
          <w:sz w:val="20"/>
          <w:szCs w:val="20"/>
        </w:rPr>
        <w:t>* для установки мобильного приложения</w:t>
      </w:r>
    </w:p>
    <w:p w:rsidR="00E82697" w:rsidRDefault="00E82697" w:rsidP="00E82697">
      <w:pPr>
        <w:suppressAutoHyphens/>
        <w:spacing w:after="0" w:line="240" w:lineRule="auto"/>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Номер телефона</w:t>
      </w:r>
      <w:r w:rsidRPr="00D93391">
        <w:rPr>
          <w:rFonts w:ascii="Times New Roman" w:eastAsia="SimSun" w:hAnsi="Times New Roman" w:cs="Times New Roman"/>
          <w:sz w:val="24"/>
          <w:szCs w:val="24"/>
          <w:lang w:eastAsia="ar-SA"/>
        </w:rPr>
        <w:t xml:space="preserve"> для идентификации:</w:t>
      </w:r>
    </w:p>
    <w:p w:rsidR="00D93391" w:rsidRDefault="00E82697" w:rsidP="00E82697">
      <w:pPr>
        <w:rPr>
          <w:rFonts w:ascii="Times New Roman" w:eastAsia="SimSun" w:hAnsi="Times New Roman" w:cs="Times New Roman"/>
          <w:sz w:val="24"/>
          <w:szCs w:val="24"/>
          <w:lang w:eastAsia="ar-SA"/>
        </w:rPr>
      </w:pPr>
      <w:r w:rsidRPr="00D93391">
        <w:rPr>
          <w:rFonts w:ascii="Arial" w:eastAsia="SimSun" w:hAnsi="Arial" w:cs="Arial"/>
          <w:color w:val="000000"/>
          <w:sz w:val="18"/>
          <w:szCs w:val="18"/>
          <w:shd w:val="clear" w:color="auto" w:fill="FFFFFF"/>
          <w:lang w:eastAsia="ar-SA"/>
        </w:rPr>
        <w:t>+</w:t>
      </w:r>
      <w:r w:rsidRPr="00D93391">
        <w:rPr>
          <w:rFonts w:ascii="Times New Roman" w:eastAsia="SimSun" w:hAnsi="Times New Roman" w:cs="Times New Roman"/>
          <w:sz w:val="24"/>
          <w:szCs w:val="24"/>
          <w:lang w:eastAsia="ar-SA"/>
        </w:rPr>
        <w:t xml:space="preserve">7 (987) 89-45-75 </w:t>
      </w:r>
      <w:proofErr w:type="spellStart"/>
      <w:r w:rsidRPr="00D93391">
        <w:rPr>
          <w:rFonts w:ascii="Times New Roman" w:eastAsia="SimSun" w:hAnsi="Times New Roman" w:cs="Times New Roman"/>
          <w:sz w:val="24"/>
          <w:szCs w:val="24"/>
          <w:lang w:eastAsia="ar-SA"/>
        </w:rPr>
        <w:t>Держаева</w:t>
      </w:r>
      <w:proofErr w:type="spellEnd"/>
      <w:r w:rsidRPr="00D93391">
        <w:rPr>
          <w:rFonts w:ascii="Times New Roman" w:eastAsia="SimSun" w:hAnsi="Times New Roman" w:cs="Times New Roman"/>
          <w:sz w:val="24"/>
          <w:szCs w:val="24"/>
          <w:lang w:eastAsia="ar-SA"/>
        </w:rPr>
        <w:t xml:space="preserve">  Наталья Дмитриевна</w:t>
      </w:r>
    </w:p>
    <w:p w:rsidR="00E82697" w:rsidRDefault="00E82697" w:rsidP="00E82697">
      <w:pPr>
        <w:rPr>
          <w:rFonts w:ascii="Times New Roman" w:eastAsia="SimSun" w:hAnsi="Times New Roman" w:cs="Times New Roman"/>
          <w:sz w:val="24"/>
          <w:szCs w:val="24"/>
          <w:lang w:eastAsia="ar-SA"/>
        </w:rPr>
      </w:pPr>
    </w:p>
    <w:p w:rsidR="00E82697" w:rsidRDefault="00E82697" w:rsidP="00E82697"/>
    <w:tbl>
      <w:tblPr>
        <w:tblW w:w="9933" w:type="dxa"/>
        <w:tblLook w:val="01E0" w:firstRow="1" w:lastRow="1" w:firstColumn="1" w:lastColumn="1" w:noHBand="0" w:noVBand="0"/>
      </w:tblPr>
      <w:tblGrid>
        <w:gridCol w:w="5148"/>
        <w:gridCol w:w="4785"/>
      </w:tblGrid>
      <w:tr w:rsidR="00E82697" w:rsidRPr="00E82697" w:rsidTr="00DF2BC3">
        <w:tc>
          <w:tcPr>
            <w:tcW w:w="5148" w:type="dxa"/>
          </w:tcPr>
          <w:p w:rsidR="00E82697" w:rsidRPr="00E82697" w:rsidRDefault="00E82697" w:rsidP="00DF2BC3">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Cs/>
                <w:sz w:val="20"/>
                <w:szCs w:val="20"/>
                <w:lang w:eastAsia="ru-RU"/>
              </w:rPr>
              <w:t>Исполнитель:</w:t>
            </w:r>
          </w:p>
          <w:p w:rsidR="00E82697" w:rsidRPr="00E82697" w:rsidRDefault="00E82697" w:rsidP="00DF2BC3">
            <w:pPr>
              <w:spacing w:after="0" w:line="240" w:lineRule="auto"/>
              <w:rPr>
                <w:rFonts w:ascii="Times New Roman" w:eastAsia="Times New Roman" w:hAnsi="Times New Roman" w:cs="Times New Roman"/>
                <w:b/>
                <w:sz w:val="20"/>
                <w:szCs w:val="20"/>
                <w:lang w:eastAsia="ru-RU"/>
              </w:rPr>
            </w:pPr>
            <w:r w:rsidRPr="00E82697">
              <w:rPr>
                <w:rFonts w:ascii="Times New Roman" w:eastAsia="Times New Roman" w:hAnsi="Times New Roman" w:cs="Times New Roman"/>
                <w:b/>
                <w:sz w:val="20"/>
                <w:szCs w:val="20"/>
                <w:lang w:eastAsia="ru-RU"/>
              </w:rPr>
              <w:t>наименование</w:t>
            </w:r>
          </w:p>
          <w:p w:rsidR="00E82697" w:rsidRPr="00E82697" w:rsidRDefault="00E82697" w:rsidP="00DF2BC3">
            <w:pPr>
              <w:spacing w:after="0" w:line="240" w:lineRule="auto"/>
              <w:outlineLvl w:val="2"/>
              <w:rPr>
                <w:rFonts w:ascii="Times New Roman" w:eastAsia="Times New Roman" w:hAnsi="Times New Roman" w:cs="Times New Roman"/>
                <w:bCs/>
                <w:sz w:val="20"/>
                <w:szCs w:val="20"/>
                <w:lang w:eastAsia="ru-RU"/>
              </w:rPr>
            </w:pPr>
          </w:p>
          <w:p w:rsidR="00E82697" w:rsidRPr="00E82697" w:rsidRDefault="00E82697" w:rsidP="00DF2BC3">
            <w:pPr>
              <w:autoSpaceDE w:val="0"/>
              <w:autoSpaceDN w:val="0"/>
              <w:adjustRightInd w:val="0"/>
              <w:spacing w:after="0" w:line="240" w:lineRule="auto"/>
              <w:rPr>
                <w:rFonts w:ascii="Times New Roman" w:eastAsia="Times New Roman" w:hAnsi="Times New Roman" w:cs="Times New Roman"/>
                <w:sz w:val="20"/>
                <w:szCs w:val="20"/>
                <w:lang w:eastAsia="ru-RU"/>
              </w:rPr>
            </w:pPr>
            <w:r w:rsidRPr="00E82697">
              <w:rPr>
                <w:rFonts w:ascii="Times New Roman" w:eastAsia="Times New Roman" w:hAnsi="Times New Roman" w:cs="Times New Roman"/>
                <w:sz w:val="20"/>
                <w:szCs w:val="20"/>
                <w:lang w:eastAsia="ru-RU"/>
              </w:rPr>
              <w:t>От имени Исполнителя</w:t>
            </w:r>
          </w:p>
          <w:p w:rsidR="00E82697" w:rsidRPr="00E82697" w:rsidRDefault="00E82697" w:rsidP="00DF2BC3">
            <w:pPr>
              <w:spacing w:after="0" w:line="240" w:lineRule="auto"/>
              <w:outlineLvl w:val="2"/>
              <w:rPr>
                <w:rFonts w:ascii="Times New Roman" w:eastAsia="Times New Roman" w:hAnsi="Times New Roman" w:cs="Times New Roman"/>
                <w:b/>
                <w:bCs/>
                <w:sz w:val="20"/>
                <w:szCs w:val="20"/>
                <w:lang w:eastAsia="ru-RU"/>
              </w:rPr>
            </w:pPr>
          </w:p>
          <w:p w:rsidR="00E82697" w:rsidRPr="00E82697" w:rsidRDefault="00E82697" w:rsidP="00DF2BC3">
            <w:pPr>
              <w:spacing w:after="0" w:line="240" w:lineRule="auto"/>
              <w:outlineLvl w:val="2"/>
              <w:rPr>
                <w:rFonts w:ascii="Times New Roman" w:eastAsia="Times New Roman" w:hAnsi="Times New Roman" w:cs="Times New Roman"/>
                <w:b/>
                <w:bCs/>
                <w:sz w:val="20"/>
                <w:szCs w:val="20"/>
                <w:lang w:eastAsia="ru-RU"/>
              </w:rPr>
            </w:pPr>
          </w:p>
          <w:p w:rsidR="00E82697" w:rsidRPr="00E82697" w:rsidRDefault="00E82697" w:rsidP="00DF2BC3">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
                <w:bCs/>
                <w:sz w:val="20"/>
                <w:szCs w:val="20"/>
                <w:lang w:eastAsia="ru-RU"/>
              </w:rPr>
              <w:t>____________________</w:t>
            </w:r>
            <w:r w:rsidRPr="00E82697">
              <w:rPr>
                <w:rFonts w:ascii="Times New Roman" w:eastAsia="Times New Roman" w:hAnsi="Times New Roman" w:cs="Times New Roman"/>
                <w:i/>
                <w:sz w:val="20"/>
                <w:szCs w:val="20"/>
                <w:lang w:eastAsia="ru-RU"/>
              </w:rPr>
              <w:t>(расшифровка подписи)</w:t>
            </w:r>
          </w:p>
        </w:tc>
        <w:tc>
          <w:tcPr>
            <w:tcW w:w="4785" w:type="dxa"/>
          </w:tcPr>
          <w:p w:rsidR="00E82697" w:rsidRPr="00E82697" w:rsidRDefault="00E82697" w:rsidP="00DF2BC3">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bCs/>
                <w:sz w:val="20"/>
                <w:szCs w:val="20"/>
                <w:lang w:eastAsia="ru-RU"/>
              </w:rPr>
              <w:t>Заказчик:</w:t>
            </w:r>
          </w:p>
          <w:p w:rsidR="00E82697" w:rsidRPr="00E82697" w:rsidRDefault="00E82697" w:rsidP="00DF2BC3">
            <w:pPr>
              <w:widowControl w:val="0"/>
              <w:suppressAutoHyphens/>
              <w:spacing w:after="0" w:line="240" w:lineRule="auto"/>
              <w:rPr>
                <w:rFonts w:ascii="Times New Roman" w:eastAsia="HG Mincho Light J" w:hAnsi="Times New Roman" w:cs="Times New Roman"/>
                <w:b/>
                <w:color w:val="000000"/>
                <w:sz w:val="20"/>
                <w:szCs w:val="20"/>
                <w:lang w:eastAsia="ru-RU"/>
              </w:rPr>
            </w:pPr>
            <w:r w:rsidRPr="00E82697">
              <w:rPr>
                <w:rFonts w:ascii="Times New Roman" w:eastAsia="Times New Roman" w:hAnsi="Times New Roman" w:cs="Times New Roman"/>
                <w:b/>
                <w:sz w:val="20"/>
                <w:szCs w:val="20"/>
                <w:lang w:eastAsia="zh-CN"/>
              </w:rPr>
              <w:t>ООО «Волжские коммунальные системы»</w:t>
            </w:r>
          </w:p>
          <w:p w:rsidR="00E82697" w:rsidRPr="00E82697" w:rsidRDefault="00E82697" w:rsidP="00DF2BC3">
            <w:pPr>
              <w:spacing w:after="0" w:line="240" w:lineRule="auto"/>
              <w:rPr>
                <w:rFonts w:ascii="Times New Roman" w:eastAsia="Times New Roman" w:hAnsi="Times New Roman" w:cs="Times New Roman"/>
                <w:sz w:val="20"/>
                <w:szCs w:val="20"/>
                <w:lang w:eastAsia="ru-RU"/>
              </w:rPr>
            </w:pPr>
          </w:p>
          <w:p w:rsidR="00E82697" w:rsidRPr="00E82697" w:rsidRDefault="00E82697" w:rsidP="00DF2BC3">
            <w:pPr>
              <w:spacing w:after="0" w:line="240" w:lineRule="auto"/>
              <w:rPr>
                <w:rFonts w:ascii="Times New Roman" w:eastAsia="Times New Roman" w:hAnsi="Times New Roman" w:cs="Times New Roman"/>
                <w:sz w:val="20"/>
                <w:szCs w:val="20"/>
                <w:lang w:eastAsia="ru-RU"/>
              </w:rPr>
            </w:pPr>
            <w:r w:rsidRPr="00E82697">
              <w:rPr>
                <w:rFonts w:ascii="Times New Roman" w:eastAsia="Times New Roman" w:hAnsi="Times New Roman" w:cs="Times New Roman"/>
                <w:sz w:val="20"/>
                <w:szCs w:val="20"/>
                <w:lang w:eastAsia="ru-RU"/>
              </w:rPr>
              <w:t>Исполнительный директор</w:t>
            </w:r>
          </w:p>
          <w:p w:rsidR="00E82697" w:rsidRPr="00E82697" w:rsidRDefault="00E82697" w:rsidP="00DF2BC3">
            <w:pPr>
              <w:spacing w:after="0" w:line="240" w:lineRule="auto"/>
              <w:jc w:val="both"/>
              <w:outlineLvl w:val="2"/>
              <w:rPr>
                <w:rFonts w:ascii="Times New Roman" w:eastAsia="Times New Roman" w:hAnsi="Times New Roman" w:cs="Times New Roman"/>
                <w:b/>
                <w:bCs/>
                <w:sz w:val="20"/>
                <w:szCs w:val="20"/>
                <w:lang w:eastAsia="ru-RU"/>
              </w:rPr>
            </w:pPr>
          </w:p>
          <w:p w:rsidR="00E82697" w:rsidRPr="00E82697" w:rsidRDefault="00E82697" w:rsidP="00DF2BC3">
            <w:pPr>
              <w:spacing w:after="0" w:line="240" w:lineRule="auto"/>
              <w:jc w:val="both"/>
              <w:outlineLvl w:val="2"/>
              <w:rPr>
                <w:rFonts w:ascii="Times New Roman" w:eastAsia="Times New Roman" w:hAnsi="Times New Roman" w:cs="Times New Roman"/>
                <w:b/>
                <w:bCs/>
                <w:sz w:val="20"/>
                <w:szCs w:val="20"/>
                <w:lang w:eastAsia="ru-RU"/>
              </w:rPr>
            </w:pPr>
          </w:p>
          <w:p w:rsidR="00E82697" w:rsidRPr="00E82697" w:rsidRDefault="00E82697" w:rsidP="00DF2BC3">
            <w:pPr>
              <w:spacing w:after="0" w:line="240" w:lineRule="auto"/>
              <w:outlineLvl w:val="2"/>
              <w:rPr>
                <w:rFonts w:ascii="Times New Roman" w:eastAsia="Times New Roman" w:hAnsi="Times New Roman" w:cs="Times New Roman"/>
                <w:bCs/>
                <w:sz w:val="20"/>
                <w:szCs w:val="20"/>
                <w:lang w:eastAsia="ru-RU"/>
              </w:rPr>
            </w:pPr>
            <w:r w:rsidRPr="00E82697">
              <w:rPr>
                <w:rFonts w:ascii="Times New Roman" w:eastAsia="Times New Roman" w:hAnsi="Times New Roman" w:cs="Times New Roman"/>
                <w:sz w:val="20"/>
                <w:szCs w:val="20"/>
                <w:lang w:eastAsia="ru-RU"/>
              </w:rPr>
              <w:t xml:space="preserve"> </w:t>
            </w:r>
            <w:r w:rsidRPr="00E82697">
              <w:rPr>
                <w:rFonts w:ascii="Times New Roman" w:eastAsia="Times New Roman" w:hAnsi="Times New Roman" w:cs="Times New Roman"/>
                <w:b/>
                <w:i/>
                <w:sz w:val="20"/>
                <w:szCs w:val="20"/>
                <w:lang w:eastAsia="ru-RU"/>
              </w:rPr>
              <w:t>______________________</w:t>
            </w:r>
            <w:r w:rsidRPr="00E82697">
              <w:rPr>
                <w:rFonts w:ascii="Times New Roman" w:eastAsia="Times New Roman" w:hAnsi="Times New Roman" w:cs="Times New Roman"/>
                <w:i/>
                <w:sz w:val="20"/>
                <w:szCs w:val="20"/>
                <w:lang w:eastAsia="ru-RU"/>
              </w:rPr>
              <w:t>(А.Г. Бадьянов)</w:t>
            </w:r>
          </w:p>
        </w:tc>
      </w:tr>
      <w:tr w:rsidR="00E82697" w:rsidRPr="00E82697" w:rsidTr="00DF2BC3">
        <w:tc>
          <w:tcPr>
            <w:tcW w:w="5148" w:type="dxa"/>
          </w:tcPr>
          <w:p w:rsidR="00E82697" w:rsidRPr="00E82697" w:rsidRDefault="00E82697" w:rsidP="00DF2BC3">
            <w:pPr>
              <w:spacing w:after="0" w:line="240" w:lineRule="auto"/>
              <w:outlineLvl w:val="2"/>
              <w:rPr>
                <w:rFonts w:ascii="Times New Roman" w:eastAsia="Times New Roman" w:hAnsi="Times New Roman" w:cs="Times New Roman"/>
                <w:bCs/>
                <w:i/>
                <w:sz w:val="20"/>
                <w:szCs w:val="20"/>
                <w:lang w:eastAsia="ru-RU"/>
              </w:rPr>
            </w:pPr>
            <w:r w:rsidRPr="00E82697">
              <w:rPr>
                <w:rFonts w:ascii="Times New Roman" w:eastAsia="Times New Roman" w:hAnsi="Times New Roman" w:cs="Times New Roman"/>
                <w:bCs/>
                <w:i/>
                <w:sz w:val="20"/>
                <w:szCs w:val="20"/>
                <w:lang w:eastAsia="ru-RU"/>
              </w:rPr>
              <w:t xml:space="preserve">                            </w:t>
            </w:r>
            <w:proofErr w:type="spellStart"/>
            <w:r w:rsidRPr="00E82697">
              <w:rPr>
                <w:rFonts w:ascii="Times New Roman" w:eastAsia="Times New Roman" w:hAnsi="Times New Roman" w:cs="Times New Roman"/>
                <w:bCs/>
                <w:i/>
                <w:sz w:val="20"/>
                <w:szCs w:val="20"/>
                <w:lang w:eastAsia="ru-RU"/>
              </w:rPr>
              <w:t>м.п</w:t>
            </w:r>
            <w:proofErr w:type="spellEnd"/>
            <w:r w:rsidRPr="00E82697">
              <w:rPr>
                <w:rFonts w:ascii="Times New Roman" w:eastAsia="Times New Roman" w:hAnsi="Times New Roman" w:cs="Times New Roman"/>
                <w:bCs/>
                <w:i/>
                <w:sz w:val="20"/>
                <w:szCs w:val="20"/>
                <w:lang w:eastAsia="ru-RU"/>
              </w:rPr>
              <w:t>.</w:t>
            </w:r>
          </w:p>
        </w:tc>
        <w:tc>
          <w:tcPr>
            <w:tcW w:w="4785" w:type="dxa"/>
          </w:tcPr>
          <w:p w:rsidR="00E82697" w:rsidRPr="00E82697" w:rsidRDefault="00E82697" w:rsidP="00DF2BC3">
            <w:pPr>
              <w:spacing w:after="0" w:line="240" w:lineRule="auto"/>
              <w:outlineLvl w:val="2"/>
              <w:rPr>
                <w:rFonts w:ascii="Times New Roman" w:eastAsia="Times New Roman" w:hAnsi="Times New Roman" w:cs="Times New Roman"/>
                <w:bCs/>
                <w:i/>
                <w:sz w:val="20"/>
                <w:szCs w:val="20"/>
                <w:lang w:eastAsia="ru-RU"/>
              </w:rPr>
            </w:pPr>
            <w:r w:rsidRPr="00E82697">
              <w:rPr>
                <w:rFonts w:ascii="Times New Roman" w:eastAsia="Times New Roman" w:hAnsi="Times New Roman" w:cs="Times New Roman"/>
                <w:bCs/>
                <w:i/>
                <w:sz w:val="20"/>
                <w:szCs w:val="20"/>
                <w:lang w:eastAsia="ru-RU"/>
              </w:rPr>
              <w:t xml:space="preserve">                         </w:t>
            </w:r>
            <w:proofErr w:type="spellStart"/>
            <w:r w:rsidRPr="00E82697">
              <w:rPr>
                <w:rFonts w:ascii="Times New Roman" w:eastAsia="Times New Roman" w:hAnsi="Times New Roman" w:cs="Times New Roman"/>
                <w:bCs/>
                <w:i/>
                <w:sz w:val="20"/>
                <w:szCs w:val="20"/>
                <w:lang w:eastAsia="ru-RU"/>
              </w:rPr>
              <w:t>м.п</w:t>
            </w:r>
            <w:proofErr w:type="spellEnd"/>
            <w:r w:rsidRPr="00E82697">
              <w:rPr>
                <w:rFonts w:ascii="Times New Roman" w:eastAsia="Times New Roman" w:hAnsi="Times New Roman" w:cs="Times New Roman"/>
                <w:bCs/>
                <w:i/>
                <w:sz w:val="20"/>
                <w:szCs w:val="20"/>
                <w:lang w:eastAsia="ru-RU"/>
              </w:rPr>
              <w:t>.</w:t>
            </w:r>
          </w:p>
        </w:tc>
      </w:tr>
    </w:tbl>
    <w:p w:rsidR="00D93391" w:rsidRDefault="00D93391"/>
    <w:p w:rsidR="00D93391" w:rsidRDefault="00D93391"/>
    <w:sectPr w:rsidR="00D93391" w:rsidSect="004727F6">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G Mincho Light J">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3"/>
    <w:multiLevelType w:val="singleLevel"/>
    <w:tmpl w:val="00000003"/>
    <w:name w:val="WW8Num3"/>
    <w:lvl w:ilvl="0">
      <w:start w:val="8"/>
      <w:numFmt w:val="decimal"/>
      <w:lvlText w:val="%1."/>
      <w:lvlJc w:val="left"/>
      <w:pPr>
        <w:tabs>
          <w:tab w:val="num" w:pos="0"/>
        </w:tabs>
        <w:ind w:left="720" w:hanging="360"/>
      </w:pPr>
      <w:rPr>
        <w:rFonts w:cs="Times New Roman"/>
        <w:b/>
      </w:rPr>
    </w:lvl>
  </w:abstractNum>
  <w:abstractNum w:abstractNumId="2">
    <w:nsid w:val="00000004"/>
    <w:multiLevelType w:val="singleLevel"/>
    <w:tmpl w:val="00000004"/>
    <w:name w:val="WW8Num4"/>
    <w:lvl w:ilvl="0">
      <w:start w:val="4"/>
      <w:numFmt w:val="decimal"/>
      <w:lvlText w:val="%1."/>
      <w:lvlJc w:val="left"/>
      <w:pPr>
        <w:tabs>
          <w:tab w:val="num" w:pos="0"/>
        </w:tabs>
        <w:ind w:left="600" w:hanging="360"/>
      </w:pPr>
      <w:rPr>
        <w:rFonts w:cs="Times New Roman"/>
      </w:rPr>
    </w:lvl>
  </w:abstractNum>
  <w:abstractNum w:abstractNumId="3">
    <w:nsid w:val="00000005"/>
    <w:multiLevelType w:val="multilevel"/>
    <w:tmpl w:val="00000005"/>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1080"/>
        </w:tabs>
        <w:ind w:left="108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6"/>
    <w:multiLevelType w:val="multilevel"/>
    <w:tmpl w:val="00000006"/>
    <w:name w:val="WW8Num6"/>
    <w:lvl w:ilvl="0">
      <w:start w:val="2"/>
      <w:numFmt w:val="decimal"/>
      <w:lvlText w:val="%1."/>
      <w:lvlJc w:val="left"/>
      <w:pPr>
        <w:tabs>
          <w:tab w:val="num" w:pos="720"/>
        </w:tabs>
        <w:ind w:left="720" w:hanging="360"/>
      </w:pPr>
      <w:rPr>
        <w:rFonts w:cs="Times New Roman"/>
        <w:b w:val="0"/>
      </w:rPr>
    </w:lvl>
    <w:lvl w:ilvl="1">
      <w:start w:val="1"/>
      <w:numFmt w:val="decimal"/>
      <w:lvlText w:val="%1.%2."/>
      <w:lvlJc w:val="left"/>
      <w:pPr>
        <w:tabs>
          <w:tab w:val="num" w:pos="1080"/>
        </w:tabs>
        <w:ind w:left="108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nsid w:val="00000007"/>
    <w:multiLevelType w:val="multilevel"/>
    <w:tmpl w:val="00000007"/>
    <w:name w:val="WW8Num7"/>
    <w:lvl w:ilvl="0">
      <w:start w:val="1"/>
      <w:numFmt w:val="bullet"/>
      <w:lvlText w:val=""/>
      <w:lvlJc w:val="left"/>
      <w:pPr>
        <w:tabs>
          <w:tab w:val="num" w:pos="1080"/>
        </w:tabs>
        <w:ind w:left="1080" w:hanging="360"/>
      </w:pPr>
      <w:rPr>
        <w:rFonts w:ascii="Wingdings 2" w:hAnsi="Wingdings 2"/>
      </w:rPr>
    </w:lvl>
    <w:lvl w:ilvl="1">
      <w:start w:val="1"/>
      <w:numFmt w:val="bullet"/>
      <w:lvlText w:val="◦"/>
      <w:lvlJc w:val="left"/>
      <w:pPr>
        <w:tabs>
          <w:tab w:val="num" w:pos="1440"/>
        </w:tabs>
        <w:ind w:left="1440" w:hanging="360"/>
      </w:pPr>
      <w:rPr>
        <w:rFonts w:ascii="OpenSymbol" w:eastAsia="OpenSymbol"/>
      </w:rPr>
    </w:lvl>
    <w:lvl w:ilvl="2">
      <w:start w:val="1"/>
      <w:numFmt w:val="bullet"/>
      <w:lvlText w:val="▪"/>
      <w:lvlJc w:val="left"/>
      <w:pPr>
        <w:tabs>
          <w:tab w:val="num" w:pos="1800"/>
        </w:tabs>
        <w:ind w:left="1800" w:hanging="360"/>
      </w:pPr>
      <w:rPr>
        <w:rFonts w:ascii="OpenSymbol" w:eastAsia="OpenSymbol"/>
      </w:rPr>
    </w:lvl>
    <w:lvl w:ilvl="3">
      <w:start w:val="1"/>
      <w:numFmt w:val="bullet"/>
      <w:lvlText w:val=""/>
      <w:lvlJc w:val="left"/>
      <w:pPr>
        <w:tabs>
          <w:tab w:val="num" w:pos="2160"/>
        </w:tabs>
        <w:ind w:left="2160" w:hanging="360"/>
      </w:pPr>
      <w:rPr>
        <w:rFonts w:ascii="Wingdings 2" w:hAnsi="Wingdings 2"/>
      </w:rPr>
    </w:lvl>
    <w:lvl w:ilvl="4">
      <w:start w:val="1"/>
      <w:numFmt w:val="bullet"/>
      <w:lvlText w:val="◦"/>
      <w:lvlJc w:val="left"/>
      <w:pPr>
        <w:tabs>
          <w:tab w:val="num" w:pos="2520"/>
        </w:tabs>
        <w:ind w:left="2520" w:hanging="360"/>
      </w:pPr>
      <w:rPr>
        <w:rFonts w:ascii="OpenSymbol" w:eastAsia="OpenSymbol"/>
      </w:rPr>
    </w:lvl>
    <w:lvl w:ilvl="5">
      <w:start w:val="1"/>
      <w:numFmt w:val="bullet"/>
      <w:lvlText w:val="▪"/>
      <w:lvlJc w:val="left"/>
      <w:pPr>
        <w:tabs>
          <w:tab w:val="num" w:pos="2880"/>
        </w:tabs>
        <w:ind w:left="2880" w:hanging="360"/>
      </w:pPr>
      <w:rPr>
        <w:rFonts w:ascii="OpenSymbol" w:eastAsia="OpenSymbol"/>
      </w:rPr>
    </w:lvl>
    <w:lvl w:ilvl="6">
      <w:start w:val="1"/>
      <w:numFmt w:val="bullet"/>
      <w:lvlText w:val=""/>
      <w:lvlJc w:val="left"/>
      <w:pPr>
        <w:tabs>
          <w:tab w:val="num" w:pos="3240"/>
        </w:tabs>
        <w:ind w:left="3240" w:hanging="360"/>
      </w:pPr>
      <w:rPr>
        <w:rFonts w:ascii="Wingdings 2" w:hAnsi="Wingdings 2"/>
      </w:rPr>
    </w:lvl>
    <w:lvl w:ilvl="7">
      <w:start w:val="1"/>
      <w:numFmt w:val="bullet"/>
      <w:lvlText w:val="◦"/>
      <w:lvlJc w:val="left"/>
      <w:pPr>
        <w:tabs>
          <w:tab w:val="num" w:pos="3600"/>
        </w:tabs>
        <w:ind w:left="3600" w:hanging="360"/>
      </w:pPr>
      <w:rPr>
        <w:rFonts w:ascii="OpenSymbol" w:eastAsia="OpenSymbol"/>
      </w:rPr>
    </w:lvl>
    <w:lvl w:ilvl="8">
      <w:start w:val="1"/>
      <w:numFmt w:val="bullet"/>
      <w:lvlText w:val="▪"/>
      <w:lvlJc w:val="left"/>
      <w:pPr>
        <w:tabs>
          <w:tab w:val="num" w:pos="3960"/>
        </w:tabs>
        <w:ind w:left="3960" w:hanging="360"/>
      </w:pPr>
      <w:rPr>
        <w:rFonts w:ascii="OpenSymbol" w:eastAsia="OpenSymbol"/>
      </w:rPr>
    </w:lvl>
  </w:abstractNum>
  <w:abstractNum w:abstractNumId="6">
    <w:nsid w:val="00000008"/>
    <w:multiLevelType w:val="multilevel"/>
    <w:tmpl w:val="69520A68"/>
    <w:name w:val="WW8Num8"/>
    <w:lvl w:ilvl="0">
      <w:start w:val="3"/>
      <w:numFmt w:val="decimal"/>
      <w:lvlText w:val="%1."/>
      <w:lvlJc w:val="left"/>
      <w:pPr>
        <w:tabs>
          <w:tab w:val="num" w:pos="720"/>
        </w:tabs>
        <w:ind w:left="720" w:hanging="360"/>
      </w:pPr>
      <w:rPr>
        <w:rFonts w:ascii="Symbol" w:hAnsi="Symbol" w:cs="Times New Roman"/>
      </w:rPr>
    </w:lvl>
    <w:lvl w:ilvl="1">
      <w:start w:val="1"/>
      <w:numFmt w:val="decimal"/>
      <w:lvlText w:val="%1.%2."/>
      <w:lvlJc w:val="left"/>
      <w:pPr>
        <w:tabs>
          <w:tab w:val="num" w:pos="1211"/>
        </w:tabs>
        <w:ind w:left="1211"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nsid w:val="00000009"/>
    <w:multiLevelType w:val="multilevel"/>
    <w:tmpl w:val="00000009"/>
    <w:name w:val="WW8Num9"/>
    <w:lvl w:ilvl="0">
      <w:start w:val="1"/>
      <w:numFmt w:val="bullet"/>
      <w:lvlText w:val=""/>
      <w:lvlJc w:val="left"/>
      <w:pPr>
        <w:tabs>
          <w:tab w:val="num" w:pos="1080"/>
        </w:tabs>
        <w:ind w:left="1080" w:hanging="360"/>
      </w:pPr>
      <w:rPr>
        <w:rFonts w:ascii="Wingdings 2" w:hAnsi="Wingdings 2"/>
      </w:rPr>
    </w:lvl>
    <w:lvl w:ilvl="1">
      <w:start w:val="1"/>
      <w:numFmt w:val="bullet"/>
      <w:lvlText w:val="◦"/>
      <w:lvlJc w:val="left"/>
      <w:pPr>
        <w:tabs>
          <w:tab w:val="num" w:pos="1440"/>
        </w:tabs>
        <w:ind w:left="1440" w:hanging="360"/>
      </w:pPr>
      <w:rPr>
        <w:rFonts w:ascii="OpenSymbol" w:eastAsia="OpenSymbol"/>
      </w:rPr>
    </w:lvl>
    <w:lvl w:ilvl="2">
      <w:start w:val="1"/>
      <w:numFmt w:val="bullet"/>
      <w:lvlText w:val="▪"/>
      <w:lvlJc w:val="left"/>
      <w:pPr>
        <w:tabs>
          <w:tab w:val="num" w:pos="1800"/>
        </w:tabs>
        <w:ind w:left="1800" w:hanging="360"/>
      </w:pPr>
      <w:rPr>
        <w:rFonts w:ascii="OpenSymbol" w:eastAsia="OpenSymbol"/>
      </w:rPr>
    </w:lvl>
    <w:lvl w:ilvl="3">
      <w:start w:val="1"/>
      <w:numFmt w:val="bullet"/>
      <w:lvlText w:val=""/>
      <w:lvlJc w:val="left"/>
      <w:pPr>
        <w:tabs>
          <w:tab w:val="num" w:pos="2160"/>
        </w:tabs>
        <w:ind w:left="2160" w:hanging="360"/>
      </w:pPr>
      <w:rPr>
        <w:rFonts w:ascii="Wingdings 2" w:hAnsi="Wingdings 2"/>
      </w:rPr>
    </w:lvl>
    <w:lvl w:ilvl="4">
      <w:start w:val="1"/>
      <w:numFmt w:val="bullet"/>
      <w:lvlText w:val="◦"/>
      <w:lvlJc w:val="left"/>
      <w:pPr>
        <w:tabs>
          <w:tab w:val="num" w:pos="2520"/>
        </w:tabs>
        <w:ind w:left="2520" w:hanging="360"/>
      </w:pPr>
      <w:rPr>
        <w:rFonts w:ascii="OpenSymbol" w:eastAsia="OpenSymbol"/>
      </w:rPr>
    </w:lvl>
    <w:lvl w:ilvl="5">
      <w:start w:val="1"/>
      <w:numFmt w:val="bullet"/>
      <w:lvlText w:val="▪"/>
      <w:lvlJc w:val="left"/>
      <w:pPr>
        <w:tabs>
          <w:tab w:val="num" w:pos="2880"/>
        </w:tabs>
        <w:ind w:left="2880" w:hanging="360"/>
      </w:pPr>
      <w:rPr>
        <w:rFonts w:ascii="OpenSymbol" w:eastAsia="OpenSymbol"/>
      </w:rPr>
    </w:lvl>
    <w:lvl w:ilvl="6">
      <w:start w:val="1"/>
      <w:numFmt w:val="bullet"/>
      <w:lvlText w:val=""/>
      <w:lvlJc w:val="left"/>
      <w:pPr>
        <w:tabs>
          <w:tab w:val="num" w:pos="3240"/>
        </w:tabs>
        <w:ind w:left="3240" w:hanging="360"/>
      </w:pPr>
      <w:rPr>
        <w:rFonts w:ascii="Wingdings 2" w:hAnsi="Wingdings 2"/>
      </w:rPr>
    </w:lvl>
    <w:lvl w:ilvl="7">
      <w:start w:val="1"/>
      <w:numFmt w:val="bullet"/>
      <w:lvlText w:val="◦"/>
      <w:lvlJc w:val="left"/>
      <w:pPr>
        <w:tabs>
          <w:tab w:val="num" w:pos="3600"/>
        </w:tabs>
        <w:ind w:left="3600" w:hanging="360"/>
      </w:pPr>
      <w:rPr>
        <w:rFonts w:ascii="OpenSymbol" w:eastAsia="OpenSymbol"/>
      </w:rPr>
    </w:lvl>
    <w:lvl w:ilvl="8">
      <w:start w:val="1"/>
      <w:numFmt w:val="bullet"/>
      <w:lvlText w:val="▪"/>
      <w:lvlJc w:val="left"/>
      <w:pPr>
        <w:tabs>
          <w:tab w:val="num" w:pos="3960"/>
        </w:tabs>
        <w:ind w:left="3960" w:hanging="360"/>
      </w:pPr>
      <w:rPr>
        <w:rFonts w:ascii="OpenSymbol" w:eastAsia="OpenSymbol"/>
      </w:rPr>
    </w:lvl>
  </w:abstractNum>
  <w:abstractNum w:abstractNumId="8">
    <w:nsid w:val="0000000A"/>
    <w:multiLevelType w:val="multilevel"/>
    <w:tmpl w:val="0000000A"/>
    <w:name w:val="WW8Num10"/>
    <w:lvl w:ilvl="0">
      <w:start w:val="1"/>
      <w:numFmt w:val="bullet"/>
      <w:lvlText w:val=""/>
      <w:lvlJc w:val="left"/>
      <w:pPr>
        <w:tabs>
          <w:tab w:val="num" w:pos="1080"/>
        </w:tabs>
        <w:ind w:left="1080" w:hanging="360"/>
      </w:pPr>
      <w:rPr>
        <w:rFonts w:ascii="Wingdings 2" w:hAnsi="Wingdings 2"/>
      </w:rPr>
    </w:lvl>
    <w:lvl w:ilvl="1">
      <w:start w:val="1"/>
      <w:numFmt w:val="bullet"/>
      <w:lvlText w:val="◦"/>
      <w:lvlJc w:val="left"/>
      <w:pPr>
        <w:tabs>
          <w:tab w:val="num" w:pos="1440"/>
        </w:tabs>
        <w:ind w:left="1440" w:hanging="360"/>
      </w:pPr>
      <w:rPr>
        <w:rFonts w:ascii="OpenSymbol" w:eastAsia="OpenSymbol"/>
      </w:rPr>
    </w:lvl>
    <w:lvl w:ilvl="2">
      <w:start w:val="1"/>
      <w:numFmt w:val="bullet"/>
      <w:lvlText w:val="▪"/>
      <w:lvlJc w:val="left"/>
      <w:pPr>
        <w:tabs>
          <w:tab w:val="num" w:pos="1800"/>
        </w:tabs>
        <w:ind w:left="1800" w:hanging="360"/>
      </w:pPr>
      <w:rPr>
        <w:rFonts w:ascii="OpenSymbol" w:eastAsia="OpenSymbol"/>
      </w:rPr>
    </w:lvl>
    <w:lvl w:ilvl="3">
      <w:start w:val="1"/>
      <w:numFmt w:val="bullet"/>
      <w:lvlText w:val=""/>
      <w:lvlJc w:val="left"/>
      <w:pPr>
        <w:tabs>
          <w:tab w:val="num" w:pos="2160"/>
        </w:tabs>
        <w:ind w:left="2160" w:hanging="360"/>
      </w:pPr>
      <w:rPr>
        <w:rFonts w:ascii="Wingdings 2" w:hAnsi="Wingdings 2"/>
      </w:rPr>
    </w:lvl>
    <w:lvl w:ilvl="4">
      <w:start w:val="1"/>
      <w:numFmt w:val="bullet"/>
      <w:lvlText w:val="◦"/>
      <w:lvlJc w:val="left"/>
      <w:pPr>
        <w:tabs>
          <w:tab w:val="num" w:pos="2520"/>
        </w:tabs>
        <w:ind w:left="2520" w:hanging="360"/>
      </w:pPr>
      <w:rPr>
        <w:rFonts w:ascii="OpenSymbol" w:eastAsia="OpenSymbol"/>
      </w:rPr>
    </w:lvl>
    <w:lvl w:ilvl="5">
      <w:start w:val="1"/>
      <w:numFmt w:val="bullet"/>
      <w:lvlText w:val="▪"/>
      <w:lvlJc w:val="left"/>
      <w:pPr>
        <w:tabs>
          <w:tab w:val="num" w:pos="2880"/>
        </w:tabs>
        <w:ind w:left="2880" w:hanging="360"/>
      </w:pPr>
      <w:rPr>
        <w:rFonts w:ascii="OpenSymbol" w:eastAsia="OpenSymbol"/>
      </w:rPr>
    </w:lvl>
    <w:lvl w:ilvl="6">
      <w:start w:val="1"/>
      <w:numFmt w:val="bullet"/>
      <w:lvlText w:val=""/>
      <w:lvlJc w:val="left"/>
      <w:pPr>
        <w:tabs>
          <w:tab w:val="num" w:pos="3240"/>
        </w:tabs>
        <w:ind w:left="3240" w:hanging="360"/>
      </w:pPr>
      <w:rPr>
        <w:rFonts w:ascii="Wingdings 2" w:hAnsi="Wingdings 2"/>
      </w:rPr>
    </w:lvl>
    <w:lvl w:ilvl="7">
      <w:start w:val="1"/>
      <w:numFmt w:val="bullet"/>
      <w:lvlText w:val="◦"/>
      <w:lvlJc w:val="left"/>
      <w:pPr>
        <w:tabs>
          <w:tab w:val="num" w:pos="3600"/>
        </w:tabs>
        <w:ind w:left="3600" w:hanging="360"/>
      </w:pPr>
      <w:rPr>
        <w:rFonts w:ascii="OpenSymbol" w:eastAsia="OpenSymbol"/>
      </w:rPr>
    </w:lvl>
    <w:lvl w:ilvl="8">
      <w:start w:val="1"/>
      <w:numFmt w:val="bullet"/>
      <w:lvlText w:val="▪"/>
      <w:lvlJc w:val="left"/>
      <w:pPr>
        <w:tabs>
          <w:tab w:val="num" w:pos="3960"/>
        </w:tabs>
        <w:ind w:left="3960" w:hanging="360"/>
      </w:pPr>
      <w:rPr>
        <w:rFonts w:ascii="OpenSymbol" w:eastAsia="OpenSymbol"/>
      </w:rPr>
    </w:lvl>
  </w:abstractNum>
  <w:abstractNum w:abstractNumId="9">
    <w:nsid w:val="0000000B"/>
    <w:multiLevelType w:val="multilevel"/>
    <w:tmpl w:val="0DA4B69E"/>
    <w:name w:val="WW8Num11"/>
    <w:lvl w:ilvl="0">
      <w:start w:val="4"/>
      <w:numFmt w:val="decimal"/>
      <w:lvlText w:val="%1."/>
      <w:lvlJc w:val="left"/>
      <w:pPr>
        <w:tabs>
          <w:tab w:val="num" w:pos="720"/>
        </w:tabs>
        <w:ind w:left="720" w:hanging="360"/>
      </w:pPr>
      <w:rPr>
        <w:rFonts w:ascii="Arial" w:hAnsi="Arial" w:cs="Times New Roman"/>
        <w:sz w:val="20"/>
        <w:szCs w:val="20"/>
      </w:rPr>
    </w:lvl>
    <w:lvl w:ilvl="1">
      <w:start w:val="1"/>
      <w:numFmt w:val="decimal"/>
      <w:lvlText w:val="%1.%2."/>
      <w:lvlJc w:val="left"/>
      <w:pPr>
        <w:tabs>
          <w:tab w:val="num" w:pos="1080"/>
        </w:tabs>
        <w:ind w:left="1080"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0">
    <w:nsid w:val="0000000C"/>
    <w:multiLevelType w:val="multilevel"/>
    <w:tmpl w:val="32F66912"/>
    <w:name w:val="WW8Num12"/>
    <w:lvl w:ilvl="0">
      <w:start w:val="5"/>
      <w:numFmt w:val="decimal"/>
      <w:lvlText w:val="%1."/>
      <w:lvlJc w:val="left"/>
      <w:pPr>
        <w:tabs>
          <w:tab w:val="num" w:pos="720"/>
        </w:tabs>
        <w:ind w:left="720" w:hanging="360"/>
      </w:pPr>
      <w:rPr>
        <w:rFonts w:ascii="Arial" w:hAnsi="Arial" w:cs="Times New Roman"/>
        <w:sz w:val="20"/>
        <w:szCs w:val="20"/>
      </w:rPr>
    </w:lvl>
    <w:lvl w:ilvl="1">
      <w:start w:val="1"/>
      <w:numFmt w:val="decimal"/>
      <w:lvlText w:val="%1.%2."/>
      <w:lvlJc w:val="left"/>
      <w:pPr>
        <w:tabs>
          <w:tab w:val="num" w:pos="1080"/>
        </w:tabs>
        <w:ind w:left="1080"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1">
    <w:nsid w:val="0000000D"/>
    <w:multiLevelType w:val="multilevel"/>
    <w:tmpl w:val="4566C57E"/>
    <w:name w:val="WW8Num13"/>
    <w:lvl w:ilvl="0">
      <w:start w:val="6"/>
      <w:numFmt w:val="decimal"/>
      <w:lvlText w:val="%1."/>
      <w:lvlJc w:val="left"/>
      <w:pPr>
        <w:tabs>
          <w:tab w:val="num" w:pos="720"/>
        </w:tabs>
        <w:ind w:left="720" w:hanging="360"/>
      </w:pPr>
      <w:rPr>
        <w:rFonts w:ascii="Arial" w:hAnsi="Arial" w:cs="Times New Roman"/>
        <w:sz w:val="20"/>
        <w:szCs w:val="20"/>
      </w:rPr>
    </w:lvl>
    <w:lvl w:ilvl="1">
      <w:start w:val="1"/>
      <w:numFmt w:val="decimal"/>
      <w:lvlText w:val="%1.%2."/>
      <w:lvlJc w:val="left"/>
      <w:pPr>
        <w:tabs>
          <w:tab w:val="num" w:pos="1080"/>
        </w:tabs>
        <w:ind w:left="1080"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2">
    <w:nsid w:val="0000000E"/>
    <w:multiLevelType w:val="multilevel"/>
    <w:tmpl w:val="5D3881F8"/>
    <w:name w:val="WW8Num14"/>
    <w:lvl w:ilvl="0">
      <w:start w:val="7"/>
      <w:numFmt w:val="decimal"/>
      <w:lvlText w:val="%1."/>
      <w:lvlJc w:val="left"/>
      <w:pPr>
        <w:tabs>
          <w:tab w:val="num" w:pos="720"/>
        </w:tabs>
        <w:ind w:left="720" w:hanging="360"/>
      </w:pPr>
      <w:rPr>
        <w:rFonts w:cs="Times New Roman"/>
        <w:b/>
      </w:rPr>
    </w:lvl>
    <w:lvl w:ilvl="1">
      <w:start w:val="1"/>
      <w:numFmt w:val="decimal"/>
      <w:lvlText w:val="%1.%2."/>
      <w:lvlJc w:val="left"/>
      <w:pPr>
        <w:tabs>
          <w:tab w:val="num" w:pos="1080"/>
        </w:tabs>
        <w:ind w:left="108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3">
    <w:nsid w:val="0000000F"/>
    <w:multiLevelType w:val="multilevel"/>
    <w:tmpl w:val="1A08F250"/>
    <w:name w:val="WW8Num15"/>
    <w:lvl w:ilvl="0">
      <w:start w:val="8"/>
      <w:numFmt w:val="decimal"/>
      <w:lvlText w:val="%1."/>
      <w:lvlJc w:val="left"/>
      <w:pPr>
        <w:tabs>
          <w:tab w:val="num" w:pos="720"/>
        </w:tabs>
        <w:ind w:left="720" w:hanging="360"/>
      </w:pPr>
      <w:rPr>
        <w:rFonts w:ascii="Arial" w:hAnsi="Arial" w:cs="Times New Roman"/>
        <w:sz w:val="20"/>
        <w:szCs w:val="20"/>
      </w:rPr>
    </w:lvl>
    <w:lvl w:ilvl="1">
      <w:start w:val="1"/>
      <w:numFmt w:val="decimal"/>
      <w:lvlText w:val="%1.%2."/>
      <w:lvlJc w:val="left"/>
      <w:pPr>
        <w:tabs>
          <w:tab w:val="num" w:pos="1080"/>
        </w:tabs>
        <w:ind w:left="1080"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4">
    <w:nsid w:val="00000010"/>
    <w:multiLevelType w:val="multilevel"/>
    <w:tmpl w:val="00000010"/>
    <w:name w:val="WW8Num16"/>
    <w:lvl w:ilvl="0">
      <w:start w:val="9"/>
      <w:numFmt w:val="decimal"/>
      <w:lvlText w:val="%1."/>
      <w:lvlJc w:val="left"/>
      <w:pPr>
        <w:tabs>
          <w:tab w:val="num" w:pos="720"/>
        </w:tabs>
        <w:ind w:left="720" w:hanging="360"/>
      </w:pPr>
      <w:rPr>
        <w:rFonts w:cs="Times New Roman"/>
        <w:b w:val="0"/>
      </w:rPr>
    </w:lvl>
    <w:lvl w:ilvl="1">
      <w:start w:val="1"/>
      <w:numFmt w:val="decimal"/>
      <w:lvlText w:val="%1.%2."/>
      <w:lvlJc w:val="left"/>
      <w:pPr>
        <w:tabs>
          <w:tab w:val="num" w:pos="1080"/>
        </w:tabs>
        <w:ind w:left="108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5">
    <w:nsid w:val="00000011"/>
    <w:multiLevelType w:val="multilevel"/>
    <w:tmpl w:val="7178A072"/>
    <w:name w:val="WW8Num17"/>
    <w:lvl w:ilvl="0">
      <w:start w:val="10"/>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decimal"/>
      <w:lvlText w:val="%1.%2."/>
      <w:lvlJc w:val="left"/>
      <w:pPr>
        <w:tabs>
          <w:tab w:val="num" w:pos="1080"/>
        </w:tabs>
        <w:ind w:left="1080" w:hanging="360"/>
      </w:pPr>
      <w:rPr>
        <w:rFonts w:ascii="Times New Roman" w:hAnsi="Times New Roman" w:cs="Times New Roman" w:hint="default"/>
        <w:sz w:val="20"/>
        <w:szCs w:val="2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rPr>
        <w:rFonts w:ascii="Arial" w:hAnsi="Arial"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num>
  <w:num w:numId="8">
    <w:abstractNumId w:val="2"/>
    <w:lvlOverride w:ilvl="0">
      <w:startOverride w:val="4"/>
    </w:lvlOverride>
  </w:num>
  <w:num w:numId="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8"/>
    </w:lvlOverride>
  </w:num>
  <w:num w:numId="1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40"/>
    <w:rsid w:val="001138AA"/>
    <w:rsid w:val="001948A1"/>
    <w:rsid w:val="0045359E"/>
    <w:rsid w:val="004609D9"/>
    <w:rsid w:val="004727F6"/>
    <w:rsid w:val="00484A1D"/>
    <w:rsid w:val="00626235"/>
    <w:rsid w:val="0065216C"/>
    <w:rsid w:val="006B018A"/>
    <w:rsid w:val="00742265"/>
    <w:rsid w:val="008F09B5"/>
    <w:rsid w:val="00A6037C"/>
    <w:rsid w:val="00A60B98"/>
    <w:rsid w:val="00A634FA"/>
    <w:rsid w:val="00BB4940"/>
    <w:rsid w:val="00BE5F10"/>
    <w:rsid w:val="00C0360F"/>
    <w:rsid w:val="00D93391"/>
    <w:rsid w:val="00E82697"/>
    <w:rsid w:val="00EC3232"/>
    <w:rsid w:val="00F34C91"/>
    <w:rsid w:val="00FA4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6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3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6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3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49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878</TotalTime>
  <Pages>6</Pages>
  <Words>2887</Words>
  <Characters>16458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Иорданова Татьяна Владимировна</dc:creator>
  <cp:lastModifiedBy>Алюсов Дмитрий Валериевич</cp:lastModifiedBy>
  <cp:revision>15</cp:revision>
  <dcterms:created xsi:type="dcterms:W3CDTF">2021-01-11T10:40:00Z</dcterms:created>
  <dcterms:modified xsi:type="dcterms:W3CDTF">2021-03-18T16:42:00Z</dcterms:modified>
</cp:coreProperties>
</file>